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3EA54A01"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4E26563B"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b/>
            </w:rPr>
            <w:id w:val="813072558"/>
            <w:placeholder>
              <w:docPart w:val="7FAC70B9F98B49209475686D782EB404"/>
            </w:placeholder>
            <w:comboBox>
              <w:listItem w:displayText="nie (0)" w:value="nie (0)"/>
              <w:listItem w:displayText="áno (1)" w:value="áno (1)"/>
            </w:comboBox>
          </w:sdtPr>
          <w:sdtContent>
            <w:tc>
              <w:tcPr>
                <w:tcW w:w="1485" w:type="dxa"/>
                <w:shd w:val="clear" w:color="auto" w:fill="auto"/>
                <w:vAlign w:val="center"/>
              </w:tcPr>
              <w:p w14:paraId="76C1F31C" w14:textId="300DF7CA" w:rsidR="00F665A0" w:rsidRPr="00F45858" w:rsidRDefault="00642950" w:rsidP="009D3E7B">
                <w:pPr>
                  <w:jc w:val="center"/>
                  <w:rPr>
                    <w:rFonts w:ascii="Arial" w:hAnsi="Arial" w:cs="Arial"/>
                    <w:b/>
                    <w:sz w:val="19"/>
                    <w:szCs w:val="19"/>
                  </w:rPr>
                </w:pPr>
                <w:r w:rsidRPr="00642950">
                  <w:rPr>
                    <w:b/>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Style w:val="Mriekatabuky"/>
              <w:color w:val="808080"/>
            </w:rPr>
            <w:id w:val="1316845837"/>
            <w:placeholder>
              <w:docPart w:val="BE257E0BF751425B9B43024613B0D6D3"/>
            </w:placeholder>
            <w:comboBox>
              <w:listItem w:displayText="nie (0)" w:value="nie (0)"/>
              <w:listItem w:displayText="áno (1)" w:value="áno (1)"/>
            </w:comboBox>
          </w:sdtPr>
          <w:sdtContent>
            <w:tc>
              <w:tcPr>
                <w:tcW w:w="1485" w:type="dxa"/>
                <w:shd w:val="clear" w:color="auto" w:fill="auto"/>
                <w:vAlign w:val="center"/>
              </w:tcPr>
              <w:p w14:paraId="565E1035" w14:textId="44F5C7FC" w:rsidR="00F665A0" w:rsidRPr="00F45858" w:rsidRDefault="00642950" w:rsidP="009D3E7B">
                <w:pPr>
                  <w:jc w:val="center"/>
                  <w:rPr>
                    <w:rFonts w:ascii="Arial" w:hAnsi="Arial" w:cs="Arial"/>
                    <w:b/>
                    <w:sz w:val="19"/>
                    <w:szCs w:val="19"/>
                  </w:rPr>
                </w:pPr>
                <w:r w:rsidRPr="00642950">
                  <w:rPr>
                    <w:rStyle w:val="Mriekatabuky"/>
                    <w:color w:val="808080"/>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b/>
            </w:rPr>
            <w:id w:val="1141613714"/>
            <w:placeholder>
              <w:docPart w:val="9CD48F28B64F445AA7641594C08DD67E"/>
            </w:placeholder>
            <w:comboBox>
              <w:listItem w:displayText="nie (0)" w:value="nie (0)"/>
              <w:listItem w:displayText="áno (1)" w:value="áno (1)"/>
            </w:comboBox>
          </w:sdtPr>
          <w:sdtContent>
            <w:tc>
              <w:tcPr>
                <w:tcW w:w="1485" w:type="dxa"/>
                <w:shd w:val="clear" w:color="auto" w:fill="auto"/>
                <w:vAlign w:val="center"/>
              </w:tcPr>
              <w:p w14:paraId="77ACDA0B" w14:textId="6C0D81BB" w:rsidR="00F665A0" w:rsidRPr="00F45858" w:rsidRDefault="00642950" w:rsidP="009D3E7B">
                <w:pPr>
                  <w:jc w:val="center"/>
                  <w:rPr>
                    <w:rFonts w:ascii="Arial" w:hAnsi="Arial" w:cs="Arial"/>
                    <w:b/>
                    <w:sz w:val="19"/>
                    <w:szCs w:val="19"/>
                  </w:rPr>
                </w:pPr>
                <w:r w:rsidRPr="00642950">
                  <w:rPr>
                    <w:b/>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 w14:paraId="0B41890C"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
      <w:tr w:rsidR="007411DF" w:rsidRPr="00517659" w14:paraId="5B5E5420" w14:textId="77777777" w:rsidTr="00B610FC">
        <w:trPr>
          <w:jc w:val="center"/>
        </w:trPr>
        <w:tc>
          <w:tcPr>
            <w:tcW w:w="579" w:type="dxa"/>
            <w:gridSpan w:val="2"/>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lastRenderedPageBreak/>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gridSpan w:val="8"/>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gridSpan w:val="4"/>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gridSpan w:val="5"/>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gridSpan w:val="4"/>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B610FC">
        <w:tblPrEx>
          <w:tblCellMar>
            <w:left w:w="70" w:type="dxa"/>
            <w:right w:w="70" w:type="dxa"/>
          </w:tblCellMar>
          <w:tblLook w:val="0000" w:firstRow="0" w:lastRow="0" w:firstColumn="0" w:lastColumn="0" w:noHBand="0" w:noVBand="0"/>
        </w:tblPrEx>
        <w:trPr>
          <w:trHeight w:val="720"/>
          <w:jc w:val="center"/>
        </w:trPr>
        <w:tc>
          <w:tcPr>
            <w:tcW w:w="579" w:type="dxa"/>
            <w:gridSpan w:val="2"/>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gridSpan w:val="8"/>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68AD9DBE" w14:textId="77777777" w:rsidR="0059399A" w:rsidRPr="0059399A" w:rsidRDefault="0059399A" w:rsidP="006B138C">
            <w:pPr>
              <w:jc w:val="center"/>
              <w:rPr>
                <w:rFonts w:ascii="Arial" w:hAnsi="Arial" w:cs="Arial"/>
                <w:sz w:val="19"/>
                <w:szCs w:val="19"/>
              </w:rPr>
            </w:pPr>
          </w:p>
          <w:p w14:paraId="67897902" w14:textId="33E52D32" w:rsidR="0059399A" w:rsidRPr="0059399A" w:rsidRDefault="0080693F"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gridSpan w:val="4"/>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B610FC">
        <w:tblPrEx>
          <w:tblCellMar>
            <w:left w:w="70" w:type="dxa"/>
            <w:right w:w="70" w:type="dxa"/>
          </w:tblCellMar>
          <w:tblLook w:val="0000" w:firstRow="0" w:lastRow="0" w:firstColumn="0" w:lastColumn="0" w:noHBand="0" w:noVBand="0"/>
        </w:tblPrEx>
        <w:trPr>
          <w:trHeight w:val="572"/>
          <w:jc w:val="center"/>
        </w:trPr>
        <w:tc>
          <w:tcPr>
            <w:tcW w:w="579" w:type="dxa"/>
            <w:gridSpan w:val="2"/>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gridSpan w:val="8"/>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487FBF06" w14:textId="77777777" w:rsidR="0059399A" w:rsidRPr="0059399A" w:rsidRDefault="0059399A" w:rsidP="006B138C">
            <w:pPr>
              <w:jc w:val="center"/>
              <w:rPr>
                <w:rFonts w:ascii="Arial" w:hAnsi="Arial" w:cs="Arial"/>
                <w:sz w:val="19"/>
                <w:szCs w:val="19"/>
              </w:rPr>
            </w:pPr>
          </w:p>
          <w:p w14:paraId="67D02EA1" w14:textId="34B31082" w:rsidR="0059399A" w:rsidRPr="0059399A" w:rsidRDefault="0080693F"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gridSpan w:val="5"/>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gridSpan w:val="4"/>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B610FC">
        <w:tblPrEx>
          <w:tblCellMar>
            <w:left w:w="70" w:type="dxa"/>
            <w:right w:w="70" w:type="dxa"/>
          </w:tblCellMar>
          <w:tblLook w:val="0000" w:firstRow="0" w:lastRow="0" w:firstColumn="0" w:lastColumn="0" w:noHBand="0" w:noVBand="0"/>
        </w:tblPrEx>
        <w:trPr>
          <w:trHeight w:val="650"/>
          <w:jc w:val="center"/>
        </w:trPr>
        <w:tc>
          <w:tcPr>
            <w:tcW w:w="579" w:type="dxa"/>
            <w:gridSpan w:val="2"/>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gridSpan w:val="8"/>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2A6AF436" w14:textId="15BACC11" w:rsidR="0059399A" w:rsidRPr="0059399A" w:rsidRDefault="0080693F"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B610FC">
        <w:tblPrEx>
          <w:tblCellMar>
            <w:left w:w="70" w:type="dxa"/>
            <w:right w:w="70" w:type="dxa"/>
          </w:tblCellMar>
          <w:tblLook w:val="0000" w:firstRow="0" w:lastRow="0" w:firstColumn="0" w:lastColumn="0" w:noHBand="0" w:noVBand="0"/>
        </w:tblPrEx>
        <w:trPr>
          <w:trHeight w:val="635"/>
          <w:jc w:val="center"/>
        </w:trPr>
        <w:tc>
          <w:tcPr>
            <w:tcW w:w="579" w:type="dxa"/>
            <w:gridSpan w:val="2"/>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gridSpan w:val="8"/>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669F1F4E" w14:textId="6E6585A2" w:rsidR="0059399A" w:rsidRPr="0059399A" w:rsidRDefault="0080693F"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471AD433" w14:textId="77777777" w:rsidR="0059399A" w:rsidRPr="0059399A" w:rsidRDefault="0059399A" w:rsidP="006B138C">
            <w:pPr>
              <w:jc w:val="center"/>
              <w:rPr>
                <w:rFonts w:ascii="Arial" w:hAnsi="Arial" w:cs="Arial"/>
                <w:sz w:val="19"/>
                <w:szCs w:val="19"/>
              </w:rPr>
            </w:pPr>
          </w:p>
        </w:tc>
      </w:tr>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gridSpan w:val="4"/>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5"/>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5"/>
            <w:shd w:val="clear" w:color="auto" w:fill="B2A1C7" w:themeFill="accent4" w:themeFillTint="99"/>
            <w:vAlign w:val="center"/>
          </w:tcPr>
          <w:p w14:paraId="35E6FD94" w14:textId="2EBB5D09"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9"/>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gridSpan w:val="4"/>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5"/>
                <w:shd w:val="clear" w:color="auto" w:fill="auto"/>
                <w:vAlign w:val="center"/>
              </w:tcPr>
              <w:p w14:paraId="16513B8B" w14:textId="1ADCBFB9"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Style w:val="Mriekatabuky"/>
              <w:color w:val="808080"/>
            </w:rPr>
            <w:id w:val="2111694812"/>
            <w:placeholder>
              <w:docPart w:val="FF4AD4E5FAAB4E10BDE93B0E16D3BF5D"/>
            </w:placeholder>
            <w:comboBox>
              <w:listItem w:displayText="nie (0)" w:value="nie (0)"/>
              <w:listItem w:displayText="áno (1)" w:value="áno (1)"/>
            </w:comboBox>
          </w:sdtPr>
          <w:sdtContent>
            <w:tc>
              <w:tcPr>
                <w:tcW w:w="1418" w:type="dxa"/>
                <w:gridSpan w:val="5"/>
                <w:shd w:val="clear" w:color="auto" w:fill="auto"/>
                <w:vAlign w:val="center"/>
              </w:tcPr>
              <w:p w14:paraId="4566116C" w14:textId="4E9DDBF3" w:rsidR="00C861CB" w:rsidRPr="00F45858" w:rsidRDefault="00642950" w:rsidP="006B138C">
                <w:pPr>
                  <w:jc w:val="center"/>
                  <w:rPr>
                    <w:rFonts w:ascii="Arial" w:hAnsi="Arial" w:cs="Arial"/>
                    <w:b/>
                    <w:sz w:val="19"/>
                    <w:szCs w:val="19"/>
                  </w:rPr>
                </w:pPr>
                <w:r w:rsidRPr="00642950">
                  <w:rPr>
                    <w:rStyle w:val="Mriekatabuky"/>
                    <w:color w:val="808080"/>
                  </w:rPr>
                  <w:t>Vyberte položku.</w:t>
                </w:r>
              </w:p>
            </w:tc>
          </w:sdtContent>
        </w:sdt>
        <w:tc>
          <w:tcPr>
            <w:tcW w:w="4447" w:type="dxa"/>
            <w:gridSpan w:val="9"/>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5"/>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7"/>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4"/>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gridSpan w:val="4"/>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3"/>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5"/>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0292D73A" w14:textId="37063CFA"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6578F21" w14:textId="77777777" w:rsidR="007411DF" w:rsidRPr="0059399A" w:rsidRDefault="007411DF" w:rsidP="006B138C">
            <w:pPr>
              <w:jc w:val="center"/>
              <w:rPr>
                <w:rFonts w:ascii="Arial" w:hAnsi="Arial" w:cs="Arial"/>
                <w:sz w:val="19"/>
                <w:szCs w:val="19"/>
              </w:rPr>
            </w:pPr>
          </w:p>
          <w:p w14:paraId="781AD4A1" w14:textId="489F0E9D" w:rsidR="007411DF" w:rsidRPr="0059399A" w:rsidRDefault="0080693F"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gridSpan w:val="3"/>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5"/>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40FC1E42" w14:textId="0DD86FAF"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2321AE3C" w14:textId="77777777" w:rsidR="007411DF" w:rsidRPr="0059399A" w:rsidRDefault="007411DF" w:rsidP="006B138C">
            <w:pPr>
              <w:jc w:val="center"/>
              <w:rPr>
                <w:rFonts w:ascii="Arial" w:hAnsi="Arial" w:cs="Arial"/>
                <w:sz w:val="19"/>
                <w:szCs w:val="19"/>
              </w:rPr>
            </w:pPr>
          </w:p>
          <w:p w14:paraId="5E25E89F" w14:textId="31F2FCFA" w:rsidR="007411DF" w:rsidRPr="0059399A" w:rsidRDefault="0080693F"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gridSpan w:val="4"/>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gridSpan w:val="3"/>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5"/>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6DBF0D64" w14:textId="638D4128"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571B049" w14:textId="584461D2" w:rsidR="007411DF" w:rsidRPr="0059399A" w:rsidRDefault="0080693F"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gridSpan w:val="3"/>
            <w:vAlign w:val="center"/>
          </w:tcPr>
          <w:p w14:paraId="505B682E" w14:textId="77777777" w:rsidR="007411DF" w:rsidRPr="0059399A" w:rsidRDefault="007411DF" w:rsidP="006B138C">
            <w:pPr>
              <w:jc w:val="center"/>
              <w:rPr>
                <w:rFonts w:ascii="Arial" w:hAnsi="Arial" w:cs="Arial"/>
                <w:sz w:val="19"/>
                <w:szCs w:val="19"/>
              </w:rPr>
            </w:pPr>
          </w:p>
        </w:tc>
      </w:tr>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6"/>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5"/>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5"/>
            <w:shd w:val="clear" w:color="auto" w:fill="B2A1C7" w:themeFill="accent4" w:themeFillTint="99"/>
            <w:vAlign w:val="center"/>
          </w:tcPr>
          <w:p w14:paraId="442E0D68" w14:textId="4CD3D2AB"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7"/>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6"/>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 xml:space="preserve">Posúdenie administratívnych </w:t>
            </w:r>
            <w:r w:rsidRPr="00CD1379">
              <w:rPr>
                <w:rFonts w:ascii="Arial" w:hAnsi="Arial" w:cs="Arial"/>
                <w:sz w:val="19"/>
                <w:szCs w:val="19"/>
              </w:rPr>
              <w:lastRenderedPageBreak/>
              <w:t>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5"/>
                <w:shd w:val="clear" w:color="auto" w:fill="auto"/>
                <w:vAlign w:val="center"/>
              </w:tcPr>
              <w:p w14:paraId="27D01748" w14:textId="0CCE611E" w:rsidR="00B737E5" w:rsidRPr="00F45858" w:rsidRDefault="00B737E5" w:rsidP="006B138C">
                <w:pPr>
                  <w:jc w:val="center"/>
                  <w:rPr>
                    <w:rFonts w:ascii="Arial" w:hAnsi="Arial" w:cs="Arial"/>
                    <w:b/>
                    <w:sz w:val="19"/>
                    <w:szCs w:val="19"/>
                  </w:rPr>
                </w:pPr>
                <w:r>
                  <w:rPr>
                    <w:rFonts w:ascii="Arial" w:hAnsi="Arial" w:cs="Arial"/>
                    <w:sz w:val="19"/>
                    <w:szCs w:val="19"/>
                  </w:rPr>
                  <w:t xml:space="preserve">Administratívna a prevádzková </w:t>
                </w:r>
                <w:r>
                  <w:rPr>
                    <w:rFonts w:ascii="Arial" w:hAnsi="Arial" w:cs="Arial"/>
                    <w:sz w:val="19"/>
                    <w:szCs w:val="19"/>
                  </w:rPr>
                  <w:lastRenderedPageBreak/>
                  <w:t>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5"/>
                <w:shd w:val="clear" w:color="auto" w:fill="auto"/>
                <w:vAlign w:val="center"/>
              </w:tcPr>
              <w:p w14:paraId="7519EC09" w14:textId="20B5D59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7"/>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lastRenderedPageBreak/>
              <w:t>P.č.</w:t>
            </w:r>
          </w:p>
        </w:tc>
        <w:tc>
          <w:tcPr>
            <w:tcW w:w="1990" w:type="dxa"/>
            <w:gridSpan w:val="5"/>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8"/>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3"/>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5"/>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gridSpan w:val="2"/>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5"/>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0825AD0A" w14:textId="73AF3BAA"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286C0ECF" w14:textId="77777777" w:rsidR="008509C4" w:rsidRPr="0059399A" w:rsidRDefault="008509C4" w:rsidP="006B138C">
            <w:pPr>
              <w:jc w:val="center"/>
              <w:rPr>
                <w:rFonts w:ascii="Arial" w:hAnsi="Arial" w:cs="Arial"/>
                <w:sz w:val="19"/>
                <w:szCs w:val="19"/>
              </w:rPr>
            </w:pPr>
          </w:p>
          <w:p w14:paraId="5480DB30" w14:textId="3E3A1520" w:rsidR="008509C4" w:rsidRPr="007A0929" w:rsidRDefault="0080693F"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gridSpan w:val="2"/>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gridSpan w:val="5"/>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732D9F76" w14:textId="5A6763C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384B5A8B" w14:textId="734B2499" w:rsidR="008509C4" w:rsidRPr="0059399A" w:rsidRDefault="0080693F"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gridSpan w:val="2"/>
            <w:vAlign w:val="center"/>
          </w:tcPr>
          <w:p w14:paraId="6F5B6535" w14:textId="77777777" w:rsidR="008509C4" w:rsidRPr="0059399A" w:rsidRDefault="008509C4" w:rsidP="006B138C">
            <w:pPr>
              <w:jc w:val="center"/>
              <w:rPr>
                <w:rFonts w:ascii="Arial" w:hAnsi="Arial" w:cs="Arial"/>
                <w:sz w:val="19"/>
                <w:szCs w:val="19"/>
              </w:rPr>
            </w:pPr>
          </w:p>
        </w:tc>
      </w:tr>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5"/>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gridSpan w:val="5"/>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gridSpan w:val="5"/>
            <w:shd w:val="clear" w:color="auto" w:fill="B2A1C7" w:themeFill="accent4" w:themeFillTint="99"/>
            <w:vAlign w:val="center"/>
          </w:tcPr>
          <w:p w14:paraId="522012E4" w14:textId="34F32F9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8"/>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5"/>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5"/>
                <w:shd w:val="clear" w:color="auto" w:fill="auto"/>
                <w:vAlign w:val="center"/>
              </w:tcPr>
              <w:p w14:paraId="34F684DB" w14:textId="5FF060E5"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gridSpan w:val="5"/>
                <w:shd w:val="clear" w:color="auto" w:fill="auto"/>
                <w:vAlign w:val="center"/>
              </w:tcPr>
              <w:p w14:paraId="70538BFD" w14:textId="0CD279CD"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8"/>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gridSpan w:val="3"/>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7"/>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gridSpan w:val="5"/>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gridSpan w:val="4"/>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gridSpan w:val="4"/>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gridSpan w:val="3"/>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7"/>
                <w:vAlign w:val="center"/>
              </w:tcPr>
              <w:p w14:paraId="0A89C6AC" w14:textId="52B331BE"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gridSpan w:val="5"/>
            <w:vAlign w:val="center"/>
          </w:tcPr>
          <w:p w14:paraId="62977020" w14:textId="77777777" w:rsidR="008509C4" w:rsidRPr="0059399A" w:rsidRDefault="008509C4" w:rsidP="006B138C">
            <w:pPr>
              <w:jc w:val="center"/>
              <w:rPr>
                <w:rFonts w:ascii="Arial" w:hAnsi="Arial" w:cs="Arial"/>
                <w:sz w:val="19"/>
                <w:szCs w:val="19"/>
              </w:rPr>
            </w:pPr>
          </w:p>
          <w:p w14:paraId="66B56BF1" w14:textId="61D42539" w:rsidR="008509C4" w:rsidRPr="0059399A" w:rsidRDefault="0080693F"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gridSpan w:val="4"/>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gridSpan w:val="4"/>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r w:rsidR="00D8591E" w:rsidRPr="0059399A" w14:paraId="188D440B" w14:textId="77777777" w:rsidTr="001F5F8E">
        <w:trPr>
          <w:gridAfter w:val="1"/>
          <w:wAfter w:w="38" w:type="dxa"/>
          <w:jc w:val="center"/>
        </w:trPr>
        <w:tc>
          <w:tcPr>
            <w:tcW w:w="9747" w:type="dxa"/>
            <w:gridSpan w:val="23"/>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gridAfter w:val="1"/>
          <w:wAfter w:w="38" w:type="dxa"/>
          <w:jc w:val="center"/>
        </w:trPr>
        <w:tc>
          <w:tcPr>
            <w:tcW w:w="3103" w:type="dxa"/>
            <w:gridSpan w:val="8"/>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11"/>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gridSpan w:val="4"/>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gridAfter w:val="1"/>
          <w:wAfter w:w="38" w:type="dxa"/>
          <w:jc w:val="center"/>
        </w:trPr>
        <w:tc>
          <w:tcPr>
            <w:tcW w:w="3103" w:type="dxa"/>
            <w:gridSpan w:val="8"/>
          </w:tcPr>
          <w:p w14:paraId="35638BC5" w14:textId="77777777" w:rsidR="00D8591E" w:rsidRPr="0059399A" w:rsidRDefault="00D8591E" w:rsidP="001F5F8E">
            <w:pPr>
              <w:rPr>
                <w:rFonts w:ascii="Arial" w:hAnsi="Arial" w:cs="Arial"/>
                <w:sz w:val="19"/>
                <w:szCs w:val="19"/>
              </w:rPr>
            </w:pPr>
          </w:p>
        </w:tc>
        <w:tc>
          <w:tcPr>
            <w:tcW w:w="2853" w:type="dxa"/>
            <w:gridSpan w:val="11"/>
          </w:tcPr>
          <w:p w14:paraId="46F5D770" w14:textId="77777777" w:rsidR="00D8591E" w:rsidRPr="0059399A" w:rsidRDefault="00D8591E" w:rsidP="001F5F8E">
            <w:pPr>
              <w:rPr>
                <w:rFonts w:ascii="Arial" w:hAnsi="Arial" w:cs="Arial"/>
                <w:sz w:val="19"/>
                <w:szCs w:val="19"/>
              </w:rPr>
            </w:pPr>
          </w:p>
        </w:tc>
        <w:tc>
          <w:tcPr>
            <w:tcW w:w="3791" w:type="dxa"/>
            <w:gridSpan w:val="4"/>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gridAfter w:val="1"/>
          <w:wAfter w:w="38" w:type="dxa"/>
          <w:jc w:val="center"/>
        </w:trPr>
        <w:tc>
          <w:tcPr>
            <w:tcW w:w="5597" w:type="dxa"/>
            <w:gridSpan w:val="18"/>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5"/>
                <w:shd w:val="clear" w:color="auto" w:fill="FFFFFF" w:themeFill="background1"/>
              </w:tcPr>
              <w:p w14:paraId="541C7C5D" w14:textId="16542B5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gridAfter w:val="1"/>
          <w:wAfter w:w="38" w:type="dxa"/>
          <w:jc w:val="center"/>
        </w:trPr>
        <w:tc>
          <w:tcPr>
            <w:tcW w:w="9747" w:type="dxa"/>
            <w:gridSpan w:val="23"/>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gridAfter w:val="1"/>
          <w:wAfter w:w="38" w:type="dxa"/>
          <w:jc w:val="center"/>
        </w:trPr>
        <w:tc>
          <w:tcPr>
            <w:tcW w:w="9747" w:type="dxa"/>
            <w:gridSpan w:val="23"/>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gridAfter w:val="1"/>
          <w:wAfter w:w="38" w:type="dxa"/>
          <w:jc w:val="center"/>
        </w:trPr>
        <w:tc>
          <w:tcPr>
            <w:tcW w:w="9747" w:type="dxa"/>
            <w:gridSpan w:val="23"/>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gridAfter w:val="1"/>
          <w:wAfter w:w="38" w:type="dxa"/>
          <w:jc w:val="center"/>
        </w:trPr>
        <w:tc>
          <w:tcPr>
            <w:tcW w:w="3754" w:type="dxa"/>
            <w:gridSpan w:val="9"/>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14"/>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gridAfter w:val="1"/>
          <w:wAfter w:w="38" w:type="dxa"/>
          <w:jc w:val="center"/>
        </w:trPr>
        <w:tc>
          <w:tcPr>
            <w:tcW w:w="3754" w:type="dxa"/>
            <w:gridSpan w:val="9"/>
            <w:shd w:val="clear" w:color="auto" w:fill="B2A1C7" w:themeFill="accent4" w:themeFillTint="99"/>
          </w:tcPr>
          <w:p w14:paraId="04230443" w14:textId="2CA7F93B" w:rsidR="00D8591E" w:rsidRPr="0059399A" w:rsidRDefault="00D8591E" w:rsidP="001A667B">
            <w:pPr>
              <w:rPr>
                <w:rFonts w:ascii="Arial" w:hAnsi="Arial" w:cs="Arial"/>
                <w:sz w:val="19"/>
                <w:szCs w:val="19"/>
              </w:rPr>
            </w:pPr>
            <w:r w:rsidRPr="0059399A">
              <w:rPr>
                <w:rFonts w:ascii="Arial" w:hAnsi="Arial" w:cs="Arial"/>
                <w:b/>
                <w:sz w:val="19"/>
                <w:szCs w:val="19"/>
              </w:rPr>
              <w:t>Navrhovaná výška NFP:</w:t>
            </w:r>
          </w:p>
        </w:tc>
        <w:tc>
          <w:tcPr>
            <w:tcW w:w="5993" w:type="dxa"/>
            <w:gridSpan w:val="14"/>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gridAfter w:val="1"/>
          <w:wAfter w:w="38" w:type="dxa"/>
          <w:jc w:val="center"/>
        </w:trPr>
        <w:tc>
          <w:tcPr>
            <w:tcW w:w="3754" w:type="dxa"/>
            <w:gridSpan w:val="9"/>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14"/>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gridAfter w:val="1"/>
          <w:wAfter w:w="38" w:type="dxa"/>
          <w:jc w:val="center"/>
        </w:trPr>
        <w:tc>
          <w:tcPr>
            <w:tcW w:w="9747" w:type="dxa"/>
            <w:gridSpan w:val="23"/>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429BFF6A"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gridAfter w:val="1"/>
          <w:wAfter w:w="38" w:type="dxa"/>
          <w:jc w:val="center"/>
        </w:trPr>
        <w:tc>
          <w:tcPr>
            <w:tcW w:w="3754" w:type="dxa"/>
            <w:gridSpan w:val="9"/>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14"/>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gridAfter w:val="1"/>
          <w:wAfter w:w="38" w:type="dxa"/>
          <w:jc w:val="center"/>
        </w:trPr>
        <w:tc>
          <w:tcPr>
            <w:tcW w:w="3754" w:type="dxa"/>
            <w:gridSpan w:val="9"/>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gridAfter w:val="1"/>
          <w:wAfter w:w="38" w:type="dxa"/>
          <w:jc w:val="center"/>
        </w:trPr>
        <w:tc>
          <w:tcPr>
            <w:tcW w:w="3754" w:type="dxa"/>
            <w:gridSpan w:val="9"/>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Podpis:</w:t>
            </w:r>
          </w:p>
        </w:tc>
        <w:tc>
          <w:tcPr>
            <w:tcW w:w="5993" w:type="dxa"/>
            <w:gridSpan w:val="14"/>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gridAfter w:val="1"/>
          <w:wAfter w:w="38" w:type="dxa"/>
          <w:jc w:val="center"/>
        </w:trPr>
        <w:tc>
          <w:tcPr>
            <w:tcW w:w="9747" w:type="dxa"/>
            <w:gridSpan w:val="23"/>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gridAfter w:val="1"/>
          <w:wAfter w:w="38" w:type="dxa"/>
          <w:jc w:val="center"/>
        </w:trPr>
        <w:tc>
          <w:tcPr>
            <w:tcW w:w="3754" w:type="dxa"/>
            <w:gridSpan w:val="9"/>
            <w:shd w:val="clear" w:color="auto" w:fill="B2A1C7" w:themeFill="accent4" w:themeFillTint="99"/>
          </w:tcPr>
          <w:p w14:paraId="2FDCFB0E" w14:textId="57EDBBCC"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3"/>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4"/>
            </w:r>
            <w:r w:rsidR="00A569F0">
              <w:rPr>
                <w:rFonts w:ascii="Arial" w:hAnsi="Arial" w:cs="Arial"/>
                <w:sz w:val="19"/>
                <w:szCs w:val="19"/>
                <w:vertAlign w:val="superscript"/>
              </w:rPr>
              <w:t>,</w:t>
            </w:r>
            <w:r w:rsidR="00A569F0"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14"/>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gridAfter w:val="1"/>
          <w:wAfter w:w="38" w:type="dxa"/>
          <w:jc w:val="center"/>
        </w:trPr>
        <w:tc>
          <w:tcPr>
            <w:tcW w:w="3754" w:type="dxa"/>
            <w:gridSpan w:val="9"/>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gridAfter w:val="1"/>
          <w:wAfter w:w="38" w:type="dxa"/>
          <w:jc w:val="center"/>
        </w:trPr>
        <w:tc>
          <w:tcPr>
            <w:tcW w:w="3754" w:type="dxa"/>
            <w:gridSpan w:val="9"/>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gridAfter w:val="1"/>
          <w:wAfter w:w="38" w:type="dxa"/>
          <w:jc w:val="center"/>
        </w:trPr>
        <w:tc>
          <w:tcPr>
            <w:tcW w:w="3754" w:type="dxa"/>
            <w:gridSpan w:val="9"/>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gridAfter w:val="1"/>
          <w:wAfter w:w="38" w:type="dxa"/>
          <w:jc w:val="center"/>
        </w:trPr>
        <w:tc>
          <w:tcPr>
            <w:tcW w:w="3754" w:type="dxa"/>
            <w:gridSpan w:val="9"/>
            <w:shd w:val="clear" w:color="auto" w:fill="B2A1C7" w:themeFill="accent4" w:themeFillTint="99"/>
          </w:tcPr>
          <w:p w14:paraId="0DD987B1" w14:textId="7082DC18" w:rsidR="00D8591E" w:rsidRPr="00EA2C9A" w:rsidRDefault="00D8591E" w:rsidP="00A569F0">
            <w:pPr>
              <w:rPr>
                <w:rFonts w:ascii="Arial" w:hAnsi="Arial" w:cs="Arial"/>
                <w:sz w:val="19"/>
                <w:szCs w:val="19"/>
              </w:rPr>
            </w:pPr>
            <w:r w:rsidRPr="00EA2C9A">
              <w:rPr>
                <w:rFonts w:ascii="Arial" w:hAnsi="Arial" w:cs="Arial"/>
                <w:sz w:val="19"/>
                <w:szCs w:val="19"/>
              </w:rPr>
              <w:t>Vypracoval (zástupca gestora HP alebo ním poverená osoba</w:t>
            </w:r>
            <w:r w:rsidR="00A569F0">
              <w:rPr>
                <w:rFonts w:ascii="Arial" w:hAnsi="Arial" w:cs="Arial"/>
                <w:sz w:val="19"/>
                <w:szCs w:val="19"/>
                <w:vertAlign w:val="superscript"/>
              </w:rPr>
              <w:t>16,17</w:t>
            </w:r>
            <w:r w:rsidRPr="00EA2C9A">
              <w:rPr>
                <w:rFonts w:ascii="Arial" w:hAnsi="Arial" w:cs="Arial"/>
                <w:sz w:val="19"/>
                <w:szCs w:val="19"/>
              </w:rPr>
              <w:t>):</w:t>
            </w:r>
          </w:p>
        </w:tc>
        <w:tc>
          <w:tcPr>
            <w:tcW w:w="5993" w:type="dxa"/>
            <w:gridSpan w:val="14"/>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gridAfter w:val="1"/>
          <w:wAfter w:w="38" w:type="dxa"/>
          <w:jc w:val="center"/>
        </w:trPr>
        <w:tc>
          <w:tcPr>
            <w:tcW w:w="3754" w:type="dxa"/>
            <w:gridSpan w:val="9"/>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14"/>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gridAfter w:val="1"/>
          <w:wAfter w:w="38" w:type="dxa"/>
          <w:jc w:val="center"/>
        </w:trPr>
        <w:tc>
          <w:tcPr>
            <w:tcW w:w="3754" w:type="dxa"/>
            <w:gridSpan w:val="9"/>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14"/>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gridAfter w:val="1"/>
          <w:wAfter w:w="38" w:type="dxa"/>
          <w:jc w:val="center"/>
        </w:trPr>
        <w:tc>
          <w:tcPr>
            <w:tcW w:w="3754" w:type="dxa"/>
            <w:gridSpan w:val="9"/>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gridAfter w:val="1"/>
          <w:wAfter w:w="38" w:type="dxa"/>
          <w:jc w:val="center"/>
        </w:trPr>
        <w:tc>
          <w:tcPr>
            <w:tcW w:w="3754" w:type="dxa"/>
            <w:gridSpan w:val="9"/>
            <w:shd w:val="clear" w:color="auto" w:fill="B2A1C7" w:themeFill="accent4" w:themeFillTint="99"/>
          </w:tcPr>
          <w:p w14:paraId="14A46ADB" w14:textId="70D76F7E" w:rsidR="00D8591E" w:rsidRPr="0059399A" w:rsidRDefault="00D8591E" w:rsidP="00A569F0">
            <w:pPr>
              <w:rPr>
                <w:rFonts w:ascii="Arial" w:hAnsi="Arial" w:cs="Arial"/>
                <w:sz w:val="19"/>
                <w:szCs w:val="19"/>
              </w:rPr>
            </w:pPr>
            <w:r w:rsidRPr="0059399A">
              <w:rPr>
                <w:rFonts w:ascii="Arial" w:hAnsi="Arial" w:cs="Arial"/>
                <w:sz w:val="19"/>
                <w:szCs w:val="19"/>
              </w:rPr>
              <w:t>Výsledky odborného hodnotenia zadal</w:t>
            </w:r>
            <w:r w:rsidR="00A569F0">
              <w:rPr>
                <w:rFonts w:ascii="Arial" w:hAnsi="Arial" w:cs="Arial"/>
                <w:sz w:val="19"/>
                <w:szCs w:val="19"/>
                <w:vertAlign w:val="superscript"/>
              </w:rPr>
              <w:t>18</w:t>
            </w:r>
            <w:r w:rsidRPr="0059399A">
              <w:rPr>
                <w:rFonts w:ascii="Arial" w:hAnsi="Arial" w:cs="Arial"/>
                <w:sz w:val="19"/>
                <w:szCs w:val="19"/>
              </w:rPr>
              <w:t>:</w:t>
            </w:r>
          </w:p>
        </w:tc>
        <w:tc>
          <w:tcPr>
            <w:tcW w:w="5993" w:type="dxa"/>
            <w:gridSpan w:val="14"/>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gridAfter w:val="1"/>
          <w:wAfter w:w="38" w:type="dxa"/>
          <w:jc w:val="center"/>
        </w:trPr>
        <w:tc>
          <w:tcPr>
            <w:tcW w:w="3754" w:type="dxa"/>
            <w:gridSpan w:val="9"/>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F665A0">
        <w:trPr>
          <w:gridAfter w:val="1"/>
          <w:wAfter w:w="38" w:type="dxa"/>
          <w:trHeight w:val="212"/>
          <w:jc w:val="center"/>
        </w:trPr>
        <w:tc>
          <w:tcPr>
            <w:tcW w:w="3754" w:type="dxa"/>
            <w:gridSpan w:val="9"/>
            <w:tcBorders>
              <w:bottom w:val="single" w:sz="4" w:space="0" w:color="auto"/>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Borders>
              <w:bottom w:val="single" w:sz="4" w:space="0" w:color="auto"/>
            </w:tcBorders>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1F5F8E">
        <w:trPr>
          <w:gridAfter w:val="1"/>
          <w:wAfter w:w="38" w:type="dxa"/>
          <w:trHeight w:val="13"/>
          <w:jc w:val="center"/>
        </w:trPr>
        <w:tc>
          <w:tcPr>
            <w:tcW w:w="3754" w:type="dxa"/>
            <w:gridSpan w:val="9"/>
            <w:tcBorders>
              <w:bottom w:val="nil"/>
            </w:tcBorders>
            <w:shd w:val="clear" w:color="auto" w:fill="B2A1C7" w:themeFill="accent4" w:themeFillTint="99"/>
          </w:tcPr>
          <w:p w14:paraId="41AB5053" w14:textId="77777777" w:rsidR="00F665A0" w:rsidRPr="0059399A" w:rsidRDefault="00F665A0" w:rsidP="001F5F8E">
            <w:pPr>
              <w:rPr>
                <w:rFonts w:ascii="Arial" w:hAnsi="Arial" w:cs="Arial"/>
                <w:sz w:val="19"/>
                <w:szCs w:val="19"/>
              </w:rPr>
            </w:pPr>
          </w:p>
        </w:tc>
        <w:tc>
          <w:tcPr>
            <w:tcW w:w="5993" w:type="dxa"/>
            <w:gridSpan w:val="14"/>
            <w:shd w:val="clear" w:color="auto" w:fill="FFFFFF" w:themeFill="background1"/>
          </w:tcPr>
          <w:p w14:paraId="643569E0" w14:textId="77777777" w:rsidR="00F665A0" w:rsidRPr="0059399A" w:rsidRDefault="00F665A0" w:rsidP="001F5F8E">
            <w:pPr>
              <w:rPr>
                <w:rFonts w:ascii="Arial" w:hAnsi="Arial" w:cs="Arial"/>
                <w:sz w:val="19"/>
                <w:szCs w:val="19"/>
              </w:rPr>
            </w:pPr>
          </w:p>
        </w:tc>
      </w:tr>
      <w:tr w:rsidR="00D8591E" w:rsidRPr="0059399A" w14:paraId="11EA19E3" w14:textId="77777777" w:rsidTr="001F5F8E">
        <w:trPr>
          <w:gridAfter w:val="1"/>
          <w:wAfter w:w="38" w:type="dxa"/>
          <w:jc w:val="center"/>
        </w:trPr>
        <w:tc>
          <w:tcPr>
            <w:tcW w:w="9747" w:type="dxa"/>
            <w:gridSpan w:val="23"/>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gridAfter w:val="1"/>
          <w:wAfter w:w="38" w:type="dxa"/>
          <w:jc w:val="center"/>
        </w:trPr>
        <w:tc>
          <w:tcPr>
            <w:tcW w:w="3754" w:type="dxa"/>
            <w:gridSpan w:val="9"/>
            <w:shd w:val="clear" w:color="auto" w:fill="B2A1C7" w:themeFill="accent4" w:themeFillTint="99"/>
          </w:tcPr>
          <w:p w14:paraId="5CEFC812" w14:textId="7DC28468" w:rsidR="00D8591E" w:rsidRPr="0059399A" w:rsidRDefault="00D8591E" w:rsidP="00A569F0">
            <w:pPr>
              <w:rPr>
                <w:rFonts w:ascii="Arial" w:hAnsi="Arial" w:cs="Arial"/>
                <w:sz w:val="19"/>
                <w:szCs w:val="19"/>
              </w:rPr>
            </w:pPr>
            <w:r w:rsidRPr="0059399A">
              <w:rPr>
                <w:rFonts w:ascii="Arial" w:hAnsi="Arial" w:cs="Arial"/>
                <w:sz w:val="19"/>
                <w:szCs w:val="19"/>
              </w:rPr>
              <w:t>Odborné hodnotenie za RO overil</w:t>
            </w:r>
            <w:r w:rsidR="00A569F0">
              <w:rPr>
                <w:rFonts w:ascii="Arial" w:hAnsi="Arial" w:cs="Arial"/>
                <w:sz w:val="19"/>
                <w:szCs w:val="19"/>
                <w:vertAlign w:val="superscript"/>
              </w:rPr>
              <w:t>19</w:t>
            </w:r>
            <w:r w:rsidRPr="0059399A">
              <w:rPr>
                <w:rFonts w:ascii="Arial" w:hAnsi="Arial" w:cs="Arial"/>
                <w:sz w:val="19"/>
                <w:szCs w:val="19"/>
              </w:rPr>
              <w:t>:</w:t>
            </w:r>
          </w:p>
        </w:tc>
        <w:tc>
          <w:tcPr>
            <w:tcW w:w="5993" w:type="dxa"/>
            <w:gridSpan w:val="14"/>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gridAfter w:val="1"/>
          <w:wAfter w:w="38" w:type="dxa"/>
          <w:jc w:val="center"/>
        </w:trPr>
        <w:tc>
          <w:tcPr>
            <w:tcW w:w="3754" w:type="dxa"/>
            <w:gridSpan w:val="9"/>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gridAfter w:val="1"/>
          <w:wAfter w:w="38" w:type="dxa"/>
          <w:trHeight w:val="256"/>
          <w:jc w:val="center"/>
        </w:trPr>
        <w:tc>
          <w:tcPr>
            <w:tcW w:w="3754" w:type="dxa"/>
            <w:gridSpan w:val="9"/>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Pr>
          <w:p w14:paraId="7FB1841D" w14:textId="77777777" w:rsidR="00D8591E" w:rsidRPr="0059399A" w:rsidRDefault="00D8591E" w:rsidP="001F5F8E">
            <w:pPr>
              <w:rPr>
                <w:rFonts w:ascii="Arial" w:hAnsi="Arial" w:cs="Arial"/>
                <w:sz w:val="19"/>
                <w:szCs w:val="19"/>
              </w:rPr>
            </w:pPr>
          </w:p>
        </w:tc>
      </w:tr>
    </w:tbl>
    <w:p w14:paraId="512F76D6" w14:textId="77777777" w:rsidR="0059399A" w:rsidRDefault="0059399A" w:rsidP="007A0929">
      <w:pPr>
        <w:rPr>
          <w:rFonts w:ascii="Arial" w:hAnsi="Arial" w:cs="Arial"/>
          <w:sz w:val="19"/>
          <w:szCs w:val="19"/>
        </w:rPr>
      </w:pPr>
    </w:p>
    <w:p w14:paraId="75FC2369" w14:textId="29A68DC6" w:rsidR="00F665A0" w:rsidRDefault="00F665A0" w:rsidP="007A0929">
      <w:pPr>
        <w:rPr>
          <w:rFonts w:ascii="Arial" w:hAnsi="Arial" w:cs="Arial"/>
          <w:sz w:val="19"/>
          <w:szCs w:val="19"/>
        </w:rPr>
      </w:pPr>
    </w:p>
    <w:p w14:paraId="30955D44" w14:textId="77777777" w:rsidR="00F665A0" w:rsidRDefault="00F665A0" w:rsidP="007A0929">
      <w:pPr>
        <w:rPr>
          <w:rFonts w:ascii="Arial" w:hAnsi="Arial" w:cs="Arial"/>
          <w:sz w:val="19"/>
          <w:szCs w:val="19"/>
        </w:rPr>
      </w:pPr>
    </w:p>
    <w:p w14:paraId="34C61B52" w14:textId="77777777" w:rsidR="00F665A0" w:rsidRDefault="00F665A0" w:rsidP="007A0929">
      <w:pPr>
        <w:rPr>
          <w:rFonts w:ascii="Arial" w:hAnsi="Arial" w:cs="Arial"/>
          <w:sz w:val="19"/>
          <w:szCs w:val="19"/>
        </w:rPr>
      </w:pPr>
    </w:p>
    <w:p w14:paraId="12AC4DF3" w14:textId="77777777" w:rsidR="00F665A0" w:rsidRDefault="00F665A0" w:rsidP="007A0929">
      <w:pPr>
        <w:rPr>
          <w:rFonts w:ascii="Arial" w:hAnsi="Arial" w:cs="Arial"/>
          <w:sz w:val="19"/>
          <w:szCs w:val="19"/>
        </w:rPr>
      </w:pPr>
    </w:p>
    <w:p w14:paraId="7C234DA0" w14:textId="77777777" w:rsidR="00F665A0" w:rsidRDefault="00F665A0" w:rsidP="007A0929">
      <w:pPr>
        <w:rPr>
          <w:rFonts w:ascii="Arial" w:hAnsi="Arial" w:cs="Arial"/>
          <w:sz w:val="19"/>
          <w:szCs w:val="19"/>
        </w:rPr>
      </w:pPr>
    </w:p>
    <w:p w14:paraId="62A046BD" w14:textId="77777777" w:rsidR="00F665A0" w:rsidRDefault="00F665A0" w:rsidP="007A0929">
      <w:pPr>
        <w:rPr>
          <w:ins w:id="0" w:author="Zuzana Hušeková" w:date="2018-06-28T11:16:00Z"/>
          <w:rFonts w:ascii="Arial" w:hAnsi="Arial" w:cs="Arial"/>
          <w:sz w:val="19"/>
          <w:szCs w:val="19"/>
        </w:rPr>
      </w:pPr>
    </w:p>
    <w:p w14:paraId="021658B3" w14:textId="432DC60D" w:rsidR="00642950" w:rsidRDefault="00642950" w:rsidP="007A0929">
      <w:pPr>
        <w:rPr>
          <w:ins w:id="1" w:author="Zuzana Hušeková" w:date="2018-06-28T11:16:00Z"/>
          <w:rFonts w:ascii="Arial" w:hAnsi="Arial" w:cs="Arial"/>
          <w:sz w:val="19"/>
          <w:szCs w:val="19"/>
        </w:rPr>
      </w:pPr>
    </w:p>
    <w:p w14:paraId="497907D1" w14:textId="77777777" w:rsidR="00642950" w:rsidRDefault="00642950" w:rsidP="007A0929">
      <w:pPr>
        <w:rPr>
          <w:ins w:id="2" w:author="Zuzana Hušeková" w:date="2018-06-28T11:16:00Z"/>
          <w:rFonts w:ascii="Arial" w:hAnsi="Arial" w:cs="Arial"/>
          <w:sz w:val="19"/>
          <w:szCs w:val="19"/>
        </w:rPr>
      </w:pPr>
    </w:p>
    <w:p w14:paraId="4487E35D" w14:textId="2C24EC70" w:rsidR="00642950" w:rsidRDefault="00642950" w:rsidP="007A0929">
      <w:pPr>
        <w:rPr>
          <w:rFonts w:ascii="Arial" w:hAnsi="Arial" w:cs="Arial"/>
          <w:sz w:val="19"/>
          <w:szCs w:val="19"/>
        </w:rPr>
      </w:pPr>
    </w:p>
    <w:p w14:paraId="23F413BB" w14:textId="77777777" w:rsidR="00F665A0" w:rsidRDefault="00F665A0" w:rsidP="007A0929">
      <w:pPr>
        <w:rPr>
          <w:rFonts w:ascii="Arial" w:hAnsi="Arial" w:cs="Arial"/>
          <w:sz w:val="19"/>
          <w:szCs w:val="19"/>
        </w:rPr>
      </w:pPr>
    </w:p>
    <w:p w14:paraId="7EE089F6" w14:textId="55DB978F" w:rsidR="005F088F" w:rsidRDefault="005F088F" w:rsidP="007A0929">
      <w:pPr>
        <w:rPr>
          <w:rFonts w:ascii="Arial" w:hAnsi="Arial" w:cs="Arial"/>
          <w:sz w:val="19"/>
          <w:szCs w:val="19"/>
        </w:rPr>
      </w:pPr>
    </w:p>
    <w:p w14:paraId="00C30D23" w14:textId="77777777" w:rsidR="005F088F" w:rsidRDefault="005F088F" w:rsidP="007A0929">
      <w:pPr>
        <w:rPr>
          <w:rFonts w:ascii="Arial" w:hAnsi="Arial" w:cs="Arial"/>
          <w:sz w:val="19"/>
          <w:szCs w:val="19"/>
        </w:rPr>
      </w:pPr>
    </w:p>
    <w:p w14:paraId="5888163C" w14:textId="77777777" w:rsidR="00F665A0" w:rsidRDefault="00F665A0" w:rsidP="007A0929">
      <w:pPr>
        <w:rPr>
          <w:rFonts w:ascii="Arial" w:hAnsi="Arial" w:cs="Arial"/>
          <w:sz w:val="19"/>
          <w:szCs w:val="19"/>
        </w:rPr>
      </w:pPr>
    </w:p>
    <w:p w14:paraId="584B96FA"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57DCE53"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2427"/>
        <w:gridCol w:w="2427"/>
      </w:tblGrid>
      <w:tr w:rsidR="00F665A0" w:rsidRPr="00B2461A" w14:paraId="0BEA8608" w14:textId="77777777" w:rsidTr="009D3E7B">
        <w:trPr>
          <w:trHeight w:val="2000"/>
          <w:jc w:val="center"/>
        </w:trPr>
        <w:tc>
          <w:tcPr>
            <w:tcW w:w="9747" w:type="dxa"/>
            <w:gridSpan w:val="5"/>
            <w:shd w:val="clear" w:color="auto" w:fill="5F497A" w:themeFill="accent4" w:themeFillShade="BF"/>
            <w:vAlign w:val="center"/>
          </w:tcPr>
          <w:p w14:paraId="7105F08F" w14:textId="321D311E" w:rsidR="00F665A0" w:rsidRPr="00F45858" w:rsidRDefault="00F665A0">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F665A0" w14:paraId="23E9E582" w14:textId="77777777" w:rsidTr="009D3E7B">
        <w:trPr>
          <w:trHeight w:val="330"/>
          <w:jc w:val="center"/>
        </w:trPr>
        <w:tc>
          <w:tcPr>
            <w:tcW w:w="2838" w:type="dxa"/>
            <w:gridSpan w:val="2"/>
          </w:tcPr>
          <w:p w14:paraId="3F24907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C7CBF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254E1E7D" w14:textId="77777777" w:rsidTr="009D3E7B">
        <w:trPr>
          <w:trHeight w:val="291"/>
          <w:jc w:val="center"/>
        </w:trPr>
        <w:tc>
          <w:tcPr>
            <w:tcW w:w="2838" w:type="dxa"/>
            <w:gridSpan w:val="2"/>
          </w:tcPr>
          <w:p w14:paraId="5F16670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797C016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391EC55E" w14:textId="77777777" w:rsidTr="009D3E7B">
        <w:trPr>
          <w:trHeight w:val="255"/>
          <w:jc w:val="center"/>
        </w:trPr>
        <w:tc>
          <w:tcPr>
            <w:tcW w:w="2838" w:type="dxa"/>
            <w:gridSpan w:val="2"/>
          </w:tcPr>
          <w:p w14:paraId="40F46E1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7C2F2EAE" w14:textId="77777777" w:rsidR="00F665A0" w:rsidRPr="00F45858" w:rsidRDefault="00F665A0" w:rsidP="009D3E7B">
            <w:pPr>
              <w:tabs>
                <w:tab w:val="left" w:pos="1695"/>
              </w:tabs>
              <w:rPr>
                <w:rFonts w:ascii="Arial" w:hAnsi="Arial" w:cs="Arial"/>
                <w:sz w:val="19"/>
                <w:szCs w:val="19"/>
              </w:rPr>
            </w:pPr>
          </w:p>
        </w:tc>
      </w:tr>
      <w:tr w:rsidR="00F665A0" w14:paraId="37AD799D" w14:textId="77777777" w:rsidTr="009D3E7B">
        <w:trPr>
          <w:trHeight w:val="330"/>
          <w:jc w:val="center"/>
        </w:trPr>
        <w:tc>
          <w:tcPr>
            <w:tcW w:w="2838" w:type="dxa"/>
            <w:gridSpan w:val="2"/>
          </w:tcPr>
          <w:p w14:paraId="6C86803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7EF27CDF" w14:textId="77777777" w:rsidR="00F665A0" w:rsidRPr="00F45858" w:rsidRDefault="00F665A0" w:rsidP="009D3E7B">
            <w:pPr>
              <w:tabs>
                <w:tab w:val="left" w:pos="1695"/>
              </w:tabs>
              <w:rPr>
                <w:rFonts w:ascii="Arial" w:hAnsi="Arial" w:cs="Arial"/>
                <w:sz w:val="19"/>
                <w:szCs w:val="19"/>
              </w:rPr>
            </w:pPr>
          </w:p>
        </w:tc>
      </w:tr>
      <w:tr w:rsidR="00F665A0" w14:paraId="1FD8F80E" w14:textId="77777777" w:rsidTr="009D3E7B">
        <w:trPr>
          <w:trHeight w:val="288"/>
          <w:jc w:val="center"/>
        </w:trPr>
        <w:tc>
          <w:tcPr>
            <w:tcW w:w="2838" w:type="dxa"/>
            <w:gridSpan w:val="2"/>
          </w:tcPr>
          <w:p w14:paraId="151F469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6BE3DE6D" w14:textId="77777777" w:rsidR="00F665A0" w:rsidRPr="00F45858" w:rsidRDefault="00F665A0" w:rsidP="009D3E7B">
            <w:pPr>
              <w:tabs>
                <w:tab w:val="left" w:pos="1695"/>
              </w:tabs>
              <w:rPr>
                <w:rFonts w:ascii="Arial" w:hAnsi="Arial" w:cs="Arial"/>
                <w:sz w:val="19"/>
                <w:szCs w:val="19"/>
              </w:rPr>
            </w:pPr>
          </w:p>
        </w:tc>
      </w:tr>
      <w:tr w:rsidR="00F665A0" w14:paraId="69780E5B" w14:textId="77777777" w:rsidTr="009D3E7B">
        <w:trPr>
          <w:trHeight w:val="285"/>
          <w:jc w:val="center"/>
        </w:trPr>
        <w:tc>
          <w:tcPr>
            <w:tcW w:w="2838" w:type="dxa"/>
            <w:gridSpan w:val="2"/>
          </w:tcPr>
          <w:p w14:paraId="61B0FFA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E4DCB2B" w14:textId="77777777" w:rsidR="00F665A0" w:rsidRPr="00F45858" w:rsidRDefault="00F665A0" w:rsidP="009D3E7B">
            <w:pPr>
              <w:tabs>
                <w:tab w:val="left" w:pos="1695"/>
              </w:tabs>
              <w:rPr>
                <w:rFonts w:ascii="Arial" w:hAnsi="Arial" w:cs="Arial"/>
                <w:sz w:val="19"/>
                <w:szCs w:val="19"/>
              </w:rPr>
            </w:pPr>
          </w:p>
        </w:tc>
      </w:tr>
      <w:tr w:rsidR="00F665A0" w14:paraId="0073EA74" w14:textId="77777777" w:rsidTr="009D3E7B">
        <w:trPr>
          <w:trHeight w:val="252"/>
          <w:jc w:val="center"/>
        </w:trPr>
        <w:tc>
          <w:tcPr>
            <w:tcW w:w="2838" w:type="dxa"/>
            <w:gridSpan w:val="2"/>
          </w:tcPr>
          <w:p w14:paraId="3DCB9BD1"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472563D6" w14:textId="77777777" w:rsidR="00F665A0" w:rsidRPr="00F45858" w:rsidRDefault="00F665A0" w:rsidP="009D3E7B">
            <w:pPr>
              <w:tabs>
                <w:tab w:val="left" w:pos="1701"/>
              </w:tabs>
              <w:rPr>
                <w:rFonts w:ascii="Arial" w:hAnsi="Arial" w:cs="Arial"/>
                <w:sz w:val="19"/>
                <w:szCs w:val="19"/>
              </w:rPr>
            </w:pPr>
          </w:p>
        </w:tc>
      </w:tr>
      <w:tr w:rsidR="00642950" w14:paraId="385A9214" w14:textId="77777777" w:rsidTr="00E522BC">
        <w:trPr>
          <w:jc w:val="center"/>
        </w:trPr>
        <w:tc>
          <w:tcPr>
            <w:tcW w:w="554" w:type="dxa"/>
            <w:shd w:val="clear" w:color="auto" w:fill="B2A1C7" w:themeFill="accent4" w:themeFillTint="99"/>
            <w:vAlign w:val="center"/>
          </w:tcPr>
          <w:p w14:paraId="79F61238"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7025E361"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6"/>
            </w:r>
          </w:p>
        </w:tc>
        <w:tc>
          <w:tcPr>
            <w:tcW w:w="2055" w:type="dxa"/>
            <w:shd w:val="clear" w:color="auto" w:fill="B2A1C7" w:themeFill="accent4" w:themeFillTint="99"/>
            <w:vAlign w:val="center"/>
          </w:tcPr>
          <w:p w14:paraId="78910156" w14:textId="77777777" w:rsidR="00642950" w:rsidRPr="00F45858" w:rsidRDefault="0064295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7"/>
            </w:r>
          </w:p>
        </w:tc>
        <w:tc>
          <w:tcPr>
            <w:tcW w:w="2427" w:type="dxa"/>
            <w:shd w:val="clear" w:color="auto" w:fill="B2A1C7" w:themeFill="accent4" w:themeFillTint="99"/>
            <w:vAlign w:val="center"/>
          </w:tcPr>
          <w:p w14:paraId="0DFE1CDE" w14:textId="1745AED4" w:rsidR="00642950" w:rsidRPr="00F45858" w:rsidRDefault="00642950" w:rsidP="009D3E7B">
            <w:pPr>
              <w:jc w:val="center"/>
              <w:rPr>
                <w:rFonts w:ascii="Arial" w:hAnsi="Arial" w:cs="Arial"/>
                <w:b/>
                <w:sz w:val="19"/>
                <w:szCs w:val="19"/>
              </w:rPr>
            </w:pPr>
            <w:ins w:id="3" w:author="Zuzana Hušeková" w:date="2018-06-28T11:20:00Z">
              <w:r>
                <w:rPr>
                  <w:b/>
                </w:rPr>
                <w:t>Výsledok posúdenia</w:t>
              </w:r>
              <w:r>
                <w:rPr>
                  <w:rStyle w:val="Odkaznapoznmkupodiarou"/>
                </w:rPr>
                <w:footnoteReference w:id="18"/>
              </w:r>
            </w:ins>
          </w:p>
        </w:tc>
        <w:tc>
          <w:tcPr>
            <w:tcW w:w="2427" w:type="dxa"/>
            <w:shd w:val="clear" w:color="auto" w:fill="B2A1C7" w:themeFill="accent4" w:themeFillTint="99"/>
            <w:vAlign w:val="center"/>
          </w:tcPr>
          <w:p w14:paraId="41A0293B" w14:textId="3265B11E" w:rsidR="00642950" w:rsidRPr="00F45858" w:rsidRDefault="0064295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19"/>
            </w:r>
          </w:p>
        </w:tc>
      </w:tr>
      <w:tr w:rsidR="00642950" w14:paraId="34988C6F" w14:textId="77777777" w:rsidTr="00B6318F">
        <w:trPr>
          <w:jc w:val="center"/>
        </w:trPr>
        <w:tc>
          <w:tcPr>
            <w:tcW w:w="554" w:type="dxa"/>
            <w:shd w:val="clear" w:color="auto" w:fill="auto"/>
            <w:vAlign w:val="center"/>
          </w:tcPr>
          <w:p w14:paraId="05A2D459"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2B90DF5"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165247027"/>
            <w:placeholder>
              <w:docPart w:val="03DB388AF73F496AB783BF8E74871218"/>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Content>
            <w:tc>
              <w:tcPr>
                <w:tcW w:w="2055" w:type="dxa"/>
                <w:shd w:val="clear" w:color="auto" w:fill="auto"/>
                <w:vAlign w:val="center"/>
              </w:tcPr>
              <w:p w14:paraId="20594F9D" w14:textId="069F0544" w:rsidR="00642950" w:rsidRPr="00F45858" w:rsidRDefault="0064295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customXmlInsRangeStart w:id="10" w:author="Zuzana Hušeková" w:date="2018-06-28T11:20:00Z"/>
        <w:sdt>
          <w:sdtPr>
            <w:rPr>
              <w:b/>
            </w:rPr>
            <w:id w:val="-2126922832"/>
            <w:placeholder>
              <w:docPart w:val="DFBA53F5020A4E799A5D08AEAE91BCCF"/>
            </w:placeholder>
            <w:showingPlcHdr/>
            <w:comboBox>
              <w:listItem w:displayText="nie (0)" w:value="nie (0)"/>
              <w:listItem w:displayText="áno (1)" w:value="áno (1)"/>
            </w:comboBox>
          </w:sdtPr>
          <w:sdtContent>
            <w:customXmlInsRangeEnd w:id="10"/>
            <w:tc>
              <w:tcPr>
                <w:tcW w:w="2427" w:type="dxa"/>
                <w:shd w:val="clear" w:color="auto" w:fill="auto"/>
                <w:vAlign w:val="center"/>
              </w:tcPr>
              <w:p w14:paraId="7A2B35D5" w14:textId="377E1EFB" w:rsidR="00642950" w:rsidRPr="00F45858" w:rsidRDefault="00642950" w:rsidP="009D3E7B">
                <w:pPr>
                  <w:jc w:val="center"/>
                  <w:rPr>
                    <w:rFonts w:ascii="Arial" w:hAnsi="Arial" w:cs="Arial"/>
                    <w:b/>
                    <w:sz w:val="19"/>
                    <w:szCs w:val="19"/>
                  </w:rPr>
                </w:pPr>
                <w:ins w:id="11" w:author="Zuzana Hušeková" w:date="2018-06-28T11:20:00Z">
                  <w:r w:rsidRPr="0037278C">
                    <w:rPr>
                      <w:rStyle w:val="Zstupntext"/>
                    </w:rPr>
                    <w:t>Vyberte položku.</w:t>
                  </w:r>
                </w:ins>
              </w:p>
            </w:tc>
            <w:customXmlInsRangeStart w:id="12" w:author="Zuzana Hušeková" w:date="2018-06-28T11:20:00Z"/>
          </w:sdtContent>
        </w:sdt>
        <w:customXmlInsRangeEnd w:id="12"/>
        <w:tc>
          <w:tcPr>
            <w:tcW w:w="2427" w:type="dxa"/>
            <w:shd w:val="clear" w:color="auto" w:fill="auto"/>
            <w:vAlign w:val="center"/>
          </w:tcPr>
          <w:p w14:paraId="22C9D90D" w14:textId="269696FD" w:rsidR="00642950" w:rsidRPr="00F45858" w:rsidRDefault="00642950" w:rsidP="009D3E7B">
            <w:pPr>
              <w:jc w:val="center"/>
              <w:rPr>
                <w:rFonts w:ascii="Arial" w:hAnsi="Arial" w:cs="Arial"/>
                <w:b/>
                <w:sz w:val="19"/>
                <w:szCs w:val="19"/>
              </w:rPr>
            </w:pPr>
          </w:p>
        </w:tc>
      </w:tr>
      <w:tr w:rsidR="00642950" w14:paraId="6CF423C0" w14:textId="77777777" w:rsidTr="00A20279">
        <w:trPr>
          <w:jc w:val="center"/>
        </w:trPr>
        <w:tc>
          <w:tcPr>
            <w:tcW w:w="554" w:type="dxa"/>
            <w:shd w:val="clear" w:color="auto" w:fill="auto"/>
            <w:vAlign w:val="center"/>
          </w:tcPr>
          <w:p w14:paraId="5B504774"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31D211C5" w14:textId="77777777" w:rsidR="00642950" w:rsidRPr="00F45858" w:rsidRDefault="0064295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63008A3B"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customXmlInsRangeStart w:id="13" w:author="Zuzana Hušeková" w:date="2018-06-28T11:20:00Z"/>
        <w:sdt>
          <w:sdtPr>
            <w:rPr>
              <w:b/>
            </w:rPr>
            <w:id w:val="-852719065"/>
            <w:placeholder>
              <w:docPart w:val="4DC61A9458A24DA28BC2DC4A9C397715"/>
            </w:placeholder>
            <w:showingPlcHdr/>
            <w:comboBox>
              <w:listItem w:displayText="nie (0)" w:value="nie (0)"/>
              <w:listItem w:displayText="áno (1)" w:value="áno (1)"/>
            </w:comboBox>
          </w:sdtPr>
          <w:sdtContent>
            <w:customXmlInsRangeEnd w:id="13"/>
            <w:tc>
              <w:tcPr>
                <w:tcW w:w="2427" w:type="dxa"/>
                <w:shd w:val="clear" w:color="auto" w:fill="auto"/>
                <w:vAlign w:val="center"/>
              </w:tcPr>
              <w:p w14:paraId="13AB086F" w14:textId="0B1611C5" w:rsidR="00642950" w:rsidRPr="00F45858" w:rsidRDefault="00642950" w:rsidP="009D3E7B">
                <w:pPr>
                  <w:jc w:val="center"/>
                  <w:rPr>
                    <w:rFonts w:ascii="Arial" w:hAnsi="Arial" w:cs="Arial"/>
                    <w:b/>
                    <w:sz w:val="19"/>
                    <w:szCs w:val="19"/>
                  </w:rPr>
                </w:pPr>
                <w:ins w:id="14" w:author="Zuzana Hušeková" w:date="2018-06-28T11:20:00Z">
                  <w:r w:rsidRPr="0037278C">
                    <w:rPr>
                      <w:rStyle w:val="Zstupntext"/>
                    </w:rPr>
                    <w:t>Vyberte položku.</w:t>
                  </w:r>
                </w:ins>
              </w:p>
            </w:tc>
            <w:customXmlInsRangeStart w:id="15" w:author="Zuzana Hušeková" w:date="2018-06-28T11:20:00Z"/>
          </w:sdtContent>
        </w:sdt>
        <w:customXmlInsRangeEnd w:id="15"/>
        <w:tc>
          <w:tcPr>
            <w:tcW w:w="2427" w:type="dxa"/>
            <w:shd w:val="clear" w:color="auto" w:fill="auto"/>
            <w:vAlign w:val="center"/>
          </w:tcPr>
          <w:p w14:paraId="448993B3" w14:textId="1AA6FFAB" w:rsidR="00642950" w:rsidRPr="00F45858" w:rsidRDefault="00642950" w:rsidP="009D3E7B">
            <w:pPr>
              <w:jc w:val="center"/>
              <w:rPr>
                <w:rFonts w:ascii="Arial" w:hAnsi="Arial" w:cs="Arial"/>
                <w:b/>
                <w:sz w:val="19"/>
                <w:szCs w:val="19"/>
              </w:rPr>
            </w:pPr>
          </w:p>
        </w:tc>
      </w:tr>
      <w:tr w:rsidR="00642950" w14:paraId="57E0789C" w14:textId="77777777" w:rsidTr="00AC4B03">
        <w:trPr>
          <w:jc w:val="center"/>
        </w:trPr>
        <w:tc>
          <w:tcPr>
            <w:tcW w:w="554" w:type="dxa"/>
            <w:shd w:val="clear" w:color="auto" w:fill="auto"/>
            <w:vAlign w:val="center"/>
          </w:tcPr>
          <w:p w14:paraId="6D0C61E7"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F14BD27" w14:textId="77777777" w:rsidR="00642950" w:rsidRPr="00F45858" w:rsidRDefault="0064295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9A939BE" w14:textId="77777777" w:rsidR="00642950" w:rsidRPr="00F45858" w:rsidRDefault="0064295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customXmlInsRangeStart w:id="16" w:author="Zuzana Hušeková" w:date="2018-06-28T11:20:00Z"/>
        <w:sdt>
          <w:sdtPr>
            <w:rPr>
              <w:b/>
            </w:rPr>
            <w:id w:val="-1451387464"/>
            <w:placeholder>
              <w:docPart w:val="71B2B95789984999B1578DA6FD300BB5"/>
            </w:placeholder>
            <w:showingPlcHdr/>
            <w:comboBox>
              <w:listItem w:displayText="nie (0)" w:value="nie (0)"/>
              <w:listItem w:displayText="áno (1)" w:value="áno (1)"/>
            </w:comboBox>
          </w:sdtPr>
          <w:sdtContent>
            <w:customXmlInsRangeEnd w:id="16"/>
            <w:tc>
              <w:tcPr>
                <w:tcW w:w="2427" w:type="dxa"/>
                <w:shd w:val="clear" w:color="auto" w:fill="auto"/>
                <w:vAlign w:val="center"/>
              </w:tcPr>
              <w:p w14:paraId="51EE669F" w14:textId="0D031E73" w:rsidR="00642950" w:rsidRPr="00F45858" w:rsidRDefault="00642950" w:rsidP="009D3E7B">
                <w:pPr>
                  <w:jc w:val="center"/>
                  <w:rPr>
                    <w:rFonts w:ascii="Arial" w:hAnsi="Arial" w:cs="Arial"/>
                    <w:b/>
                    <w:sz w:val="19"/>
                    <w:szCs w:val="19"/>
                  </w:rPr>
                </w:pPr>
                <w:ins w:id="17" w:author="Zuzana Hušeková" w:date="2018-06-28T11:20:00Z">
                  <w:r w:rsidRPr="0037278C">
                    <w:rPr>
                      <w:rStyle w:val="Zstupntext"/>
                    </w:rPr>
                    <w:t>Vyberte položku.</w:t>
                  </w:r>
                </w:ins>
              </w:p>
            </w:tc>
            <w:customXmlInsRangeStart w:id="18" w:author="Zuzana Hušeková" w:date="2018-06-28T11:20:00Z"/>
          </w:sdtContent>
        </w:sdt>
        <w:customXmlInsRangeEnd w:id="18"/>
        <w:tc>
          <w:tcPr>
            <w:tcW w:w="2427" w:type="dxa"/>
            <w:shd w:val="clear" w:color="auto" w:fill="auto"/>
            <w:vAlign w:val="center"/>
          </w:tcPr>
          <w:p w14:paraId="425BD3FD" w14:textId="015917B0" w:rsidR="00642950" w:rsidRPr="00F45858" w:rsidRDefault="00642950" w:rsidP="009D3E7B">
            <w:pPr>
              <w:jc w:val="center"/>
              <w:rPr>
                <w:rFonts w:ascii="Arial" w:hAnsi="Arial" w:cs="Arial"/>
                <w:b/>
                <w:sz w:val="19"/>
                <w:szCs w:val="19"/>
              </w:rPr>
            </w:pPr>
          </w:p>
        </w:tc>
      </w:tr>
    </w:tbl>
    <w:p w14:paraId="19FAA366" w14:textId="77777777" w:rsidR="00F665A0" w:rsidRDefault="00F665A0" w:rsidP="00F665A0"/>
    <w:tbl>
      <w:tblPr>
        <w:tblStyle w:val="Mriekatabuky"/>
        <w:tblW w:w="9747" w:type="dxa"/>
        <w:jc w:val="center"/>
        <w:tblLook w:val="04A0" w:firstRow="1" w:lastRow="0" w:firstColumn="1" w:lastColumn="0" w:noHBand="0" w:noVBand="1"/>
        <w:tblPrChange w:id="19" w:author="Zuzana Hušeková" w:date="2018-06-28T11:28:00Z">
          <w:tblPr>
            <w:tblStyle w:val="Mriekatabuky"/>
            <w:tblW w:w="9747" w:type="dxa"/>
            <w:jc w:val="center"/>
            <w:tblLook w:val="04A0" w:firstRow="1" w:lastRow="0" w:firstColumn="1" w:lastColumn="0" w:noHBand="0" w:noVBand="1"/>
          </w:tblPr>
        </w:tblPrChange>
      </w:tblPr>
      <w:tblGrid>
        <w:gridCol w:w="555"/>
        <w:gridCol w:w="20"/>
        <w:gridCol w:w="1670"/>
        <w:gridCol w:w="213"/>
        <w:gridCol w:w="35"/>
        <w:gridCol w:w="17"/>
        <w:gridCol w:w="12"/>
        <w:gridCol w:w="1229"/>
        <w:gridCol w:w="289"/>
        <w:gridCol w:w="35"/>
        <w:gridCol w:w="36"/>
        <w:gridCol w:w="55"/>
        <w:gridCol w:w="2615"/>
        <w:gridCol w:w="79"/>
        <w:gridCol w:w="32"/>
        <w:gridCol w:w="2784"/>
        <w:gridCol w:w="19"/>
        <w:gridCol w:w="52"/>
        <w:tblGridChange w:id="20">
          <w:tblGrid>
            <w:gridCol w:w="555"/>
            <w:gridCol w:w="1"/>
            <w:gridCol w:w="19"/>
            <w:gridCol w:w="1670"/>
            <w:gridCol w:w="213"/>
            <w:gridCol w:w="41"/>
            <w:gridCol w:w="11"/>
            <w:gridCol w:w="6"/>
            <w:gridCol w:w="12"/>
            <w:gridCol w:w="1223"/>
            <w:gridCol w:w="79"/>
            <w:gridCol w:w="210"/>
            <w:gridCol w:w="14"/>
            <w:gridCol w:w="139"/>
            <w:gridCol w:w="109"/>
            <w:gridCol w:w="2450"/>
            <w:gridCol w:w="108"/>
            <w:gridCol w:w="4"/>
            <w:gridCol w:w="2811"/>
            <w:gridCol w:w="1"/>
            <w:gridCol w:w="19"/>
            <w:gridCol w:w="52"/>
          </w:tblGrid>
        </w:tblGridChange>
      </w:tblGrid>
      <w:tr w:rsidR="00F665A0" w:rsidRPr="00517659" w14:paraId="262E1840" w14:textId="77777777" w:rsidTr="0080693F">
        <w:trPr>
          <w:jc w:val="center"/>
          <w:trPrChange w:id="21" w:author="Zuzana Hušeková" w:date="2018-06-28T11:28:00Z">
            <w:trPr>
              <w:jc w:val="center"/>
            </w:trPr>
          </w:trPrChange>
        </w:trPr>
        <w:tc>
          <w:tcPr>
            <w:tcW w:w="575" w:type="dxa"/>
            <w:gridSpan w:val="2"/>
            <w:shd w:val="clear" w:color="auto" w:fill="B2A1C7" w:themeFill="accent4" w:themeFillTint="99"/>
            <w:vAlign w:val="center"/>
            <w:tcPrChange w:id="22" w:author="Zuzana Hušeková" w:date="2018-06-28T11:28:00Z">
              <w:tcPr>
                <w:tcW w:w="576" w:type="dxa"/>
                <w:gridSpan w:val="3"/>
                <w:shd w:val="clear" w:color="auto" w:fill="B2A1C7" w:themeFill="accent4" w:themeFillTint="99"/>
                <w:vAlign w:val="center"/>
              </w:tcPr>
            </w:tcPrChange>
          </w:tcPr>
          <w:p w14:paraId="3F5B46DD"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670" w:type="dxa"/>
            <w:shd w:val="clear" w:color="auto" w:fill="B2A1C7" w:themeFill="accent4" w:themeFillTint="99"/>
            <w:vAlign w:val="center"/>
            <w:tcPrChange w:id="23" w:author="Zuzana Hušeková" w:date="2018-06-28T11:28:00Z">
              <w:tcPr>
                <w:tcW w:w="1675" w:type="dxa"/>
                <w:shd w:val="clear" w:color="auto" w:fill="B2A1C7" w:themeFill="accent4" w:themeFillTint="99"/>
                <w:vAlign w:val="center"/>
              </w:tcPr>
            </w:tcPrChange>
          </w:tcPr>
          <w:p w14:paraId="2BBA58B7" w14:textId="4E1F106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9D496B" w:rsidRPr="00B610FC">
              <w:rPr>
                <w:rFonts w:ascii="Arial" w:hAnsi="Arial" w:cs="Arial"/>
                <w:b/>
                <w:sz w:val="19"/>
                <w:szCs w:val="19"/>
                <w:vertAlign w:val="superscript"/>
              </w:rPr>
              <w:t>21</w:t>
            </w:r>
          </w:p>
        </w:tc>
        <w:tc>
          <w:tcPr>
            <w:tcW w:w="1795" w:type="dxa"/>
            <w:gridSpan w:val="6"/>
            <w:shd w:val="clear" w:color="auto" w:fill="B2A1C7" w:themeFill="accent4" w:themeFillTint="99"/>
            <w:vAlign w:val="center"/>
            <w:tcPrChange w:id="24" w:author="Zuzana Hušeková" w:date="2018-06-28T11:28:00Z">
              <w:tcPr>
                <w:tcW w:w="1738" w:type="dxa"/>
                <w:gridSpan w:val="8"/>
                <w:shd w:val="clear" w:color="auto" w:fill="B2A1C7" w:themeFill="accent4" w:themeFillTint="99"/>
                <w:vAlign w:val="center"/>
              </w:tcPr>
            </w:tcPrChange>
          </w:tcPr>
          <w:p w14:paraId="26EA2273" w14:textId="551CD4D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9D496B" w:rsidRPr="00B610FC">
              <w:rPr>
                <w:rFonts w:ascii="Arial" w:hAnsi="Arial" w:cs="Arial"/>
                <w:b/>
                <w:sz w:val="19"/>
                <w:szCs w:val="19"/>
                <w:vertAlign w:val="superscript"/>
              </w:rPr>
              <w:t>22</w:t>
            </w:r>
          </w:p>
        </w:tc>
        <w:tc>
          <w:tcPr>
            <w:tcW w:w="5707" w:type="dxa"/>
            <w:gridSpan w:val="9"/>
            <w:shd w:val="clear" w:color="auto" w:fill="B2A1C7" w:themeFill="accent4" w:themeFillTint="99"/>
            <w:vAlign w:val="center"/>
            <w:tcPrChange w:id="25" w:author="Zuzana Hušeková" w:date="2018-06-28T11:28:00Z">
              <w:tcPr>
                <w:tcW w:w="5758" w:type="dxa"/>
                <w:gridSpan w:val="10"/>
                <w:shd w:val="clear" w:color="auto" w:fill="B2A1C7" w:themeFill="accent4" w:themeFillTint="99"/>
                <w:vAlign w:val="center"/>
              </w:tcPr>
            </w:tcPrChange>
          </w:tcPr>
          <w:p w14:paraId="0421F7DA" w14:textId="182B95AA"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14:paraId="113A7B45" w14:textId="77777777" w:rsidTr="0080693F">
        <w:tblPrEx>
          <w:tblCellMar>
            <w:left w:w="70" w:type="dxa"/>
            <w:right w:w="70" w:type="dxa"/>
          </w:tblCellMar>
          <w:tblLook w:val="0000" w:firstRow="0" w:lastRow="0" w:firstColumn="0" w:lastColumn="0" w:noHBand="0" w:noVBand="0"/>
          <w:tblPrExChange w:id="26" w:author="Zuzana Hušeková" w:date="2018-06-28T11:28:00Z">
            <w:tblPrEx>
              <w:tblCellMar>
                <w:left w:w="70" w:type="dxa"/>
                <w:right w:w="70" w:type="dxa"/>
              </w:tblCellMar>
              <w:tblLook w:val="0000" w:firstRow="0" w:lastRow="0" w:firstColumn="0" w:lastColumn="0" w:noHBand="0" w:noVBand="0"/>
            </w:tblPrEx>
          </w:tblPrExChange>
        </w:tblPrEx>
        <w:trPr>
          <w:trHeight w:val="720"/>
          <w:jc w:val="center"/>
          <w:trPrChange w:id="27" w:author="Zuzana Hušeková" w:date="2018-06-28T11:28:00Z">
            <w:trPr>
              <w:trHeight w:val="720"/>
              <w:jc w:val="center"/>
            </w:trPr>
          </w:trPrChange>
        </w:trPr>
        <w:tc>
          <w:tcPr>
            <w:tcW w:w="575" w:type="dxa"/>
            <w:gridSpan w:val="2"/>
            <w:vAlign w:val="center"/>
            <w:tcPrChange w:id="28" w:author="Zuzana Hušeková" w:date="2018-06-28T11:28:00Z">
              <w:tcPr>
                <w:tcW w:w="576" w:type="dxa"/>
                <w:gridSpan w:val="3"/>
                <w:vAlign w:val="center"/>
              </w:tcPr>
            </w:tcPrChange>
          </w:tcPr>
          <w:p w14:paraId="51650F9D"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1.4</w:t>
            </w:r>
          </w:p>
        </w:tc>
        <w:tc>
          <w:tcPr>
            <w:tcW w:w="1670" w:type="dxa"/>
            <w:vAlign w:val="center"/>
            <w:tcPrChange w:id="29" w:author="Zuzana Hušeková" w:date="2018-06-28T11:28:00Z">
              <w:tcPr>
                <w:tcW w:w="1675" w:type="dxa"/>
                <w:vAlign w:val="center"/>
              </w:tcPr>
            </w:tcPrChange>
          </w:tcPr>
          <w:p w14:paraId="2D14D500"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95" w:type="dxa"/>
            <w:gridSpan w:val="6"/>
            <w:vAlign w:val="center"/>
            <w:tcPrChange w:id="30" w:author="Zuzana Hušeková" w:date="2018-06-28T11:28:00Z">
              <w:tcPr>
                <w:tcW w:w="1738" w:type="dxa"/>
                <w:gridSpan w:val="8"/>
                <w:vAlign w:val="center"/>
              </w:tcPr>
            </w:tcPrChange>
          </w:tcPr>
          <w:p w14:paraId="133C281C"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07" w:type="dxa"/>
            <w:gridSpan w:val="9"/>
            <w:vAlign w:val="center"/>
            <w:tcPrChange w:id="31" w:author="Zuzana Hušeková" w:date="2018-06-28T11:28:00Z">
              <w:tcPr>
                <w:tcW w:w="5758" w:type="dxa"/>
                <w:gridSpan w:val="10"/>
                <w:vAlign w:val="center"/>
              </w:tcPr>
            </w:tcPrChange>
          </w:tcPr>
          <w:p w14:paraId="4898FB70" w14:textId="77777777" w:rsidR="00F665A0" w:rsidRPr="0059399A" w:rsidRDefault="00F665A0" w:rsidP="009D3E7B">
            <w:pPr>
              <w:jc w:val="center"/>
              <w:rPr>
                <w:rFonts w:ascii="Arial" w:hAnsi="Arial" w:cs="Arial"/>
                <w:sz w:val="19"/>
                <w:szCs w:val="19"/>
              </w:rPr>
            </w:pPr>
          </w:p>
          <w:p w14:paraId="2FF2D0A1" w14:textId="77777777" w:rsidR="00F665A0" w:rsidRPr="0059399A" w:rsidRDefault="00F665A0" w:rsidP="009D3E7B">
            <w:pPr>
              <w:jc w:val="center"/>
              <w:rPr>
                <w:rFonts w:ascii="Arial" w:hAnsi="Arial" w:cs="Arial"/>
                <w:sz w:val="19"/>
                <w:szCs w:val="19"/>
              </w:rPr>
            </w:pPr>
          </w:p>
        </w:tc>
      </w:tr>
      <w:tr w:rsidR="00F665A0" w14:paraId="32324E49" w14:textId="77777777" w:rsidTr="0080693F">
        <w:tblPrEx>
          <w:tblCellMar>
            <w:left w:w="70" w:type="dxa"/>
            <w:right w:w="70" w:type="dxa"/>
          </w:tblCellMar>
          <w:tblLook w:val="0000" w:firstRow="0" w:lastRow="0" w:firstColumn="0" w:lastColumn="0" w:noHBand="0" w:noVBand="0"/>
          <w:tblPrExChange w:id="32" w:author="Zuzana Hušeková" w:date="2018-06-28T11:28:00Z">
            <w:tblPrEx>
              <w:tblCellMar>
                <w:left w:w="70" w:type="dxa"/>
                <w:right w:w="70" w:type="dxa"/>
              </w:tblCellMar>
              <w:tblLook w:val="0000" w:firstRow="0" w:lastRow="0" w:firstColumn="0" w:lastColumn="0" w:noHBand="0" w:noVBand="0"/>
            </w:tblPrEx>
          </w:tblPrExChange>
        </w:tblPrEx>
        <w:trPr>
          <w:trHeight w:val="572"/>
          <w:jc w:val="center"/>
          <w:trPrChange w:id="33" w:author="Zuzana Hušeková" w:date="2018-06-28T11:28:00Z">
            <w:trPr>
              <w:trHeight w:val="572"/>
              <w:jc w:val="center"/>
            </w:trPr>
          </w:trPrChange>
        </w:trPr>
        <w:tc>
          <w:tcPr>
            <w:tcW w:w="575" w:type="dxa"/>
            <w:gridSpan w:val="2"/>
            <w:vAlign w:val="center"/>
            <w:tcPrChange w:id="34" w:author="Zuzana Hušeková" w:date="2018-06-28T11:28:00Z">
              <w:tcPr>
                <w:tcW w:w="576" w:type="dxa"/>
                <w:gridSpan w:val="3"/>
                <w:vAlign w:val="center"/>
              </w:tcPr>
            </w:tcPrChange>
          </w:tcPr>
          <w:p w14:paraId="0B97C42F"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1.5</w:t>
            </w:r>
          </w:p>
        </w:tc>
        <w:tc>
          <w:tcPr>
            <w:tcW w:w="1670" w:type="dxa"/>
            <w:vAlign w:val="center"/>
            <w:tcPrChange w:id="35" w:author="Zuzana Hušeková" w:date="2018-06-28T11:28:00Z">
              <w:tcPr>
                <w:tcW w:w="1675" w:type="dxa"/>
                <w:vAlign w:val="center"/>
              </w:tcPr>
            </w:tcPrChange>
          </w:tcPr>
          <w:p w14:paraId="584E08CD"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 xml:space="preserve">Do akej miery projekt prispieva k zvýšeniu efektívnosti VS v </w:t>
            </w:r>
            <w:r w:rsidRPr="0059399A">
              <w:rPr>
                <w:rFonts w:ascii="Arial" w:hAnsi="Arial" w:cs="Arial"/>
                <w:sz w:val="19"/>
                <w:szCs w:val="19"/>
              </w:rPr>
              <w:lastRenderedPageBreak/>
              <w:t>SR?</w:t>
            </w:r>
          </w:p>
          <w:p w14:paraId="44B4967C" w14:textId="77777777" w:rsidR="00F665A0" w:rsidRPr="0059399A" w:rsidRDefault="00F665A0" w:rsidP="009D3E7B">
            <w:pPr>
              <w:jc w:val="center"/>
              <w:rPr>
                <w:rFonts w:ascii="Arial" w:hAnsi="Arial" w:cs="Arial"/>
                <w:sz w:val="19"/>
                <w:szCs w:val="19"/>
              </w:rPr>
            </w:pPr>
          </w:p>
        </w:tc>
        <w:tc>
          <w:tcPr>
            <w:tcW w:w="1795" w:type="dxa"/>
            <w:gridSpan w:val="6"/>
            <w:vAlign w:val="center"/>
            <w:tcPrChange w:id="36" w:author="Zuzana Hušeková" w:date="2018-06-28T11:28:00Z">
              <w:tcPr>
                <w:tcW w:w="1738" w:type="dxa"/>
                <w:gridSpan w:val="8"/>
                <w:vAlign w:val="center"/>
              </w:tcPr>
            </w:tcPrChange>
          </w:tcPr>
          <w:p w14:paraId="5EFDF01B"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lastRenderedPageBreak/>
              <w:t xml:space="preserve">Príspevok navrhovaného projektu k cieľom a výsledkom OP </w:t>
            </w:r>
            <w:r w:rsidRPr="0059399A">
              <w:rPr>
                <w:rFonts w:ascii="Arial" w:hAnsi="Arial" w:cs="Arial"/>
                <w:sz w:val="19"/>
                <w:szCs w:val="19"/>
              </w:rPr>
              <w:lastRenderedPageBreak/>
              <w:t>EVS a PO 1</w:t>
            </w:r>
          </w:p>
        </w:tc>
        <w:tc>
          <w:tcPr>
            <w:tcW w:w="5707" w:type="dxa"/>
            <w:gridSpan w:val="9"/>
            <w:vAlign w:val="center"/>
            <w:tcPrChange w:id="37" w:author="Zuzana Hušeková" w:date="2018-06-28T11:28:00Z">
              <w:tcPr>
                <w:tcW w:w="5758" w:type="dxa"/>
                <w:gridSpan w:val="10"/>
                <w:vAlign w:val="center"/>
              </w:tcPr>
            </w:tcPrChange>
          </w:tcPr>
          <w:p w14:paraId="6C732D04" w14:textId="77777777" w:rsidR="00F665A0" w:rsidRPr="0059399A" w:rsidRDefault="00F665A0" w:rsidP="009D3E7B">
            <w:pPr>
              <w:jc w:val="center"/>
              <w:rPr>
                <w:rFonts w:ascii="Arial" w:hAnsi="Arial" w:cs="Arial"/>
                <w:sz w:val="19"/>
                <w:szCs w:val="19"/>
              </w:rPr>
            </w:pPr>
          </w:p>
          <w:p w14:paraId="1992DCEE" w14:textId="77777777" w:rsidR="00F665A0" w:rsidRPr="0059399A" w:rsidRDefault="00F665A0" w:rsidP="009D3E7B">
            <w:pPr>
              <w:jc w:val="center"/>
              <w:rPr>
                <w:rFonts w:ascii="Arial" w:hAnsi="Arial" w:cs="Arial"/>
                <w:sz w:val="19"/>
                <w:szCs w:val="19"/>
              </w:rPr>
            </w:pPr>
          </w:p>
        </w:tc>
      </w:tr>
      <w:tr w:rsidR="00F665A0" w14:paraId="666E7BA2" w14:textId="77777777" w:rsidTr="0080693F">
        <w:tblPrEx>
          <w:tblCellMar>
            <w:left w:w="70" w:type="dxa"/>
            <w:right w:w="70" w:type="dxa"/>
          </w:tblCellMar>
          <w:tblLook w:val="0000" w:firstRow="0" w:lastRow="0" w:firstColumn="0" w:lastColumn="0" w:noHBand="0" w:noVBand="0"/>
          <w:tblPrExChange w:id="38" w:author="Zuzana Hušeková" w:date="2018-06-28T11:28:00Z">
            <w:tblPrEx>
              <w:tblCellMar>
                <w:left w:w="70" w:type="dxa"/>
                <w:right w:w="70" w:type="dxa"/>
              </w:tblCellMar>
              <w:tblLook w:val="0000" w:firstRow="0" w:lastRow="0" w:firstColumn="0" w:lastColumn="0" w:noHBand="0" w:noVBand="0"/>
            </w:tblPrEx>
          </w:tblPrExChange>
        </w:tblPrEx>
        <w:trPr>
          <w:trHeight w:val="650"/>
          <w:jc w:val="center"/>
          <w:trPrChange w:id="39" w:author="Zuzana Hušeková" w:date="2018-06-28T11:28:00Z">
            <w:trPr>
              <w:trHeight w:val="650"/>
              <w:jc w:val="center"/>
            </w:trPr>
          </w:trPrChange>
        </w:trPr>
        <w:tc>
          <w:tcPr>
            <w:tcW w:w="575" w:type="dxa"/>
            <w:gridSpan w:val="2"/>
            <w:vAlign w:val="center"/>
            <w:tcPrChange w:id="40" w:author="Zuzana Hušeková" w:date="2018-06-28T11:28:00Z">
              <w:tcPr>
                <w:tcW w:w="576" w:type="dxa"/>
                <w:gridSpan w:val="3"/>
                <w:vAlign w:val="center"/>
              </w:tcPr>
            </w:tcPrChange>
          </w:tcPr>
          <w:p w14:paraId="4EF2065C"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1.6</w:t>
            </w:r>
          </w:p>
        </w:tc>
        <w:tc>
          <w:tcPr>
            <w:tcW w:w="1670" w:type="dxa"/>
            <w:vAlign w:val="center"/>
            <w:tcPrChange w:id="41" w:author="Zuzana Hušeková" w:date="2018-06-28T11:28:00Z">
              <w:tcPr>
                <w:tcW w:w="1675" w:type="dxa"/>
                <w:vAlign w:val="center"/>
              </w:tcPr>
            </w:tcPrChange>
          </w:tcPr>
          <w:p w14:paraId="35EAC7F9"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95" w:type="dxa"/>
            <w:gridSpan w:val="6"/>
            <w:vAlign w:val="center"/>
            <w:tcPrChange w:id="42" w:author="Zuzana Hušeková" w:date="2018-06-28T11:28:00Z">
              <w:tcPr>
                <w:tcW w:w="1738" w:type="dxa"/>
                <w:gridSpan w:val="8"/>
                <w:vAlign w:val="center"/>
              </w:tcPr>
            </w:tcPrChange>
          </w:tcPr>
          <w:p w14:paraId="0B06590D"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07" w:type="dxa"/>
            <w:gridSpan w:val="9"/>
            <w:vAlign w:val="center"/>
            <w:tcPrChange w:id="43" w:author="Zuzana Hušeková" w:date="2018-06-28T11:28:00Z">
              <w:tcPr>
                <w:tcW w:w="5758" w:type="dxa"/>
                <w:gridSpan w:val="10"/>
                <w:vAlign w:val="center"/>
              </w:tcPr>
            </w:tcPrChange>
          </w:tcPr>
          <w:p w14:paraId="7B32C9A3" w14:textId="77777777" w:rsidR="00F665A0" w:rsidRPr="0059399A" w:rsidRDefault="00F665A0" w:rsidP="009D3E7B">
            <w:pPr>
              <w:jc w:val="center"/>
              <w:rPr>
                <w:rFonts w:ascii="Arial" w:hAnsi="Arial" w:cs="Arial"/>
                <w:sz w:val="19"/>
                <w:szCs w:val="19"/>
              </w:rPr>
            </w:pPr>
          </w:p>
        </w:tc>
      </w:tr>
      <w:tr w:rsidR="00F665A0" w14:paraId="7F462E95" w14:textId="77777777" w:rsidTr="0080693F">
        <w:tblPrEx>
          <w:tblCellMar>
            <w:left w:w="70" w:type="dxa"/>
            <w:right w:w="70" w:type="dxa"/>
          </w:tblCellMar>
          <w:tblLook w:val="0000" w:firstRow="0" w:lastRow="0" w:firstColumn="0" w:lastColumn="0" w:noHBand="0" w:noVBand="0"/>
          <w:tblPrExChange w:id="44" w:author="Zuzana Hušeková" w:date="2018-06-28T11:28:00Z">
            <w:tblPrEx>
              <w:tblCellMar>
                <w:left w:w="70" w:type="dxa"/>
                <w:right w:w="70" w:type="dxa"/>
              </w:tblCellMar>
              <w:tblLook w:val="0000" w:firstRow="0" w:lastRow="0" w:firstColumn="0" w:lastColumn="0" w:noHBand="0" w:noVBand="0"/>
            </w:tblPrEx>
          </w:tblPrExChange>
        </w:tblPrEx>
        <w:trPr>
          <w:trHeight w:val="635"/>
          <w:jc w:val="center"/>
          <w:trPrChange w:id="45" w:author="Zuzana Hušeková" w:date="2018-06-28T11:28:00Z">
            <w:trPr>
              <w:trHeight w:val="635"/>
              <w:jc w:val="center"/>
            </w:trPr>
          </w:trPrChange>
        </w:trPr>
        <w:tc>
          <w:tcPr>
            <w:tcW w:w="575" w:type="dxa"/>
            <w:gridSpan w:val="2"/>
            <w:vAlign w:val="center"/>
            <w:tcPrChange w:id="46" w:author="Zuzana Hušeková" w:date="2018-06-28T11:28:00Z">
              <w:tcPr>
                <w:tcW w:w="576" w:type="dxa"/>
                <w:gridSpan w:val="3"/>
                <w:vAlign w:val="center"/>
              </w:tcPr>
            </w:tcPrChange>
          </w:tcPr>
          <w:p w14:paraId="3789D4C9"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1.7</w:t>
            </w:r>
          </w:p>
          <w:p w14:paraId="3DB5022E" w14:textId="77777777" w:rsidR="00F665A0" w:rsidRPr="0059399A" w:rsidRDefault="00F665A0" w:rsidP="009D3E7B">
            <w:pPr>
              <w:spacing w:after="200" w:line="276" w:lineRule="auto"/>
              <w:jc w:val="center"/>
              <w:rPr>
                <w:rFonts w:ascii="Arial" w:hAnsi="Arial" w:cs="Arial"/>
                <w:sz w:val="19"/>
                <w:szCs w:val="19"/>
              </w:rPr>
            </w:pPr>
          </w:p>
        </w:tc>
        <w:tc>
          <w:tcPr>
            <w:tcW w:w="1670" w:type="dxa"/>
            <w:vAlign w:val="center"/>
            <w:tcPrChange w:id="47" w:author="Zuzana Hušeková" w:date="2018-06-28T11:28:00Z">
              <w:tcPr>
                <w:tcW w:w="1675" w:type="dxa"/>
                <w:vAlign w:val="center"/>
              </w:tcPr>
            </w:tcPrChange>
          </w:tcPr>
          <w:p w14:paraId="64216C69"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95" w:type="dxa"/>
            <w:gridSpan w:val="6"/>
            <w:vAlign w:val="center"/>
            <w:tcPrChange w:id="48" w:author="Zuzana Hušeková" w:date="2018-06-28T11:28:00Z">
              <w:tcPr>
                <w:tcW w:w="1738" w:type="dxa"/>
                <w:gridSpan w:val="8"/>
                <w:vAlign w:val="center"/>
              </w:tcPr>
            </w:tcPrChange>
          </w:tcPr>
          <w:p w14:paraId="7148DFD8"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07" w:type="dxa"/>
            <w:gridSpan w:val="9"/>
            <w:vAlign w:val="center"/>
            <w:tcPrChange w:id="49" w:author="Zuzana Hušeková" w:date="2018-06-28T11:28:00Z">
              <w:tcPr>
                <w:tcW w:w="5758" w:type="dxa"/>
                <w:gridSpan w:val="10"/>
                <w:vAlign w:val="center"/>
              </w:tcPr>
            </w:tcPrChange>
          </w:tcPr>
          <w:p w14:paraId="35830AE8" w14:textId="77777777" w:rsidR="00F665A0" w:rsidRPr="0059399A" w:rsidRDefault="00F665A0" w:rsidP="009D3E7B">
            <w:pPr>
              <w:jc w:val="center"/>
              <w:rPr>
                <w:rFonts w:ascii="Arial" w:hAnsi="Arial" w:cs="Arial"/>
                <w:sz w:val="19"/>
                <w:szCs w:val="19"/>
              </w:rPr>
            </w:pPr>
          </w:p>
        </w:tc>
      </w:tr>
      <w:tr w:rsidR="0080693F" w:rsidRPr="00F45858" w14:paraId="30EEB700" w14:textId="77777777" w:rsidTr="0080693F">
        <w:trPr>
          <w:gridAfter w:val="2"/>
          <w:wAfter w:w="71" w:type="dxa"/>
          <w:jc w:val="center"/>
          <w:trPrChange w:id="50" w:author="Zuzana Hušeková" w:date="2018-06-28T11:28:00Z">
            <w:trPr>
              <w:gridAfter w:val="2"/>
              <w:wAfter w:w="72" w:type="dxa"/>
              <w:jc w:val="center"/>
            </w:trPr>
          </w:trPrChange>
        </w:trPr>
        <w:tc>
          <w:tcPr>
            <w:tcW w:w="555" w:type="dxa"/>
            <w:shd w:val="clear" w:color="auto" w:fill="B2A1C7" w:themeFill="accent4" w:themeFillTint="99"/>
            <w:vAlign w:val="center"/>
            <w:tcPrChange w:id="51" w:author="Zuzana Hušeková" w:date="2018-06-28T11:28:00Z">
              <w:tcPr>
                <w:tcW w:w="556" w:type="dxa"/>
                <w:gridSpan w:val="2"/>
                <w:shd w:val="clear" w:color="auto" w:fill="B2A1C7" w:themeFill="accent4" w:themeFillTint="99"/>
                <w:vAlign w:val="center"/>
              </w:tcPr>
            </w:tcPrChange>
          </w:tcPr>
          <w:p w14:paraId="42761532"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38" w:type="dxa"/>
            <w:gridSpan w:val="4"/>
            <w:shd w:val="clear" w:color="auto" w:fill="B2A1C7" w:themeFill="accent4" w:themeFillTint="99"/>
            <w:vAlign w:val="center"/>
            <w:tcPrChange w:id="52" w:author="Zuzana Hušeková" w:date="2018-06-28T11:28:00Z">
              <w:tcPr>
                <w:tcW w:w="1943" w:type="dxa"/>
                <w:gridSpan w:val="4"/>
                <w:shd w:val="clear" w:color="auto" w:fill="B2A1C7" w:themeFill="accent4" w:themeFillTint="99"/>
                <w:vAlign w:val="center"/>
              </w:tcPr>
            </w:tcPrChange>
          </w:tcPr>
          <w:p w14:paraId="4717FDCC" w14:textId="2254AA7B" w:rsidR="0080693F" w:rsidRPr="00F45858" w:rsidRDefault="0080693F" w:rsidP="009D3E7B">
            <w:pPr>
              <w:jc w:val="center"/>
              <w:rPr>
                <w:rFonts w:ascii="Arial" w:hAnsi="Arial" w:cs="Arial"/>
                <w:b/>
                <w:sz w:val="19"/>
                <w:szCs w:val="19"/>
              </w:rPr>
            </w:pPr>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r w:rsidRPr="00B610FC">
              <w:rPr>
                <w:rFonts w:ascii="Arial" w:hAnsi="Arial" w:cs="Arial"/>
                <w:b/>
                <w:sz w:val="19"/>
                <w:szCs w:val="19"/>
                <w:vertAlign w:val="superscript"/>
              </w:rPr>
              <w:t>1</w:t>
            </w:r>
          </w:p>
        </w:tc>
        <w:tc>
          <w:tcPr>
            <w:tcW w:w="1618" w:type="dxa"/>
            <w:gridSpan w:val="6"/>
            <w:shd w:val="clear" w:color="auto" w:fill="B2A1C7" w:themeFill="accent4" w:themeFillTint="99"/>
            <w:vAlign w:val="center"/>
            <w:tcPrChange w:id="53" w:author="Zuzana Hušeková" w:date="2018-06-28T11:28:00Z">
              <w:tcPr>
                <w:tcW w:w="1331" w:type="dxa"/>
                <w:gridSpan w:val="5"/>
                <w:shd w:val="clear" w:color="auto" w:fill="B2A1C7" w:themeFill="accent4" w:themeFillTint="99"/>
                <w:vAlign w:val="center"/>
              </w:tcPr>
            </w:tcPrChange>
          </w:tcPr>
          <w:p w14:paraId="7E7064C1" w14:textId="0F6653D7"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670" w:type="dxa"/>
            <w:gridSpan w:val="2"/>
            <w:shd w:val="clear" w:color="auto" w:fill="B2A1C7" w:themeFill="accent4" w:themeFillTint="99"/>
            <w:vAlign w:val="center"/>
            <w:tcPrChange w:id="54" w:author="Zuzana Hušeková" w:date="2018-06-28T11:28:00Z">
              <w:tcPr>
                <w:tcW w:w="2922" w:type="dxa"/>
                <w:gridSpan w:val="5"/>
                <w:shd w:val="clear" w:color="auto" w:fill="B2A1C7" w:themeFill="accent4" w:themeFillTint="99"/>
                <w:vAlign w:val="center"/>
              </w:tcPr>
            </w:tcPrChange>
          </w:tcPr>
          <w:p w14:paraId="12ACB0DC" w14:textId="01ABC8F5" w:rsidR="0080693F" w:rsidRPr="00F45858" w:rsidRDefault="0080693F">
            <w:pPr>
              <w:jc w:val="center"/>
              <w:rPr>
                <w:rFonts w:ascii="Arial" w:hAnsi="Arial" w:cs="Arial"/>
                <w:b/>
                <w:sz w:val="19"/>
                <w:szCs w:val="19"/>
              </w:rPr>
            </w:pPr>
            <w:ins w:id="55" w:author="Zuzana Hušeková" w:date="2018-06-28T11:25:00Z">
              <w:r>
                <w:rPr>
                  <w:b/>
                </w:rPr>
                <w:t>Výsledok posúdenia</w:t>
              </w:r>
              <w:r>
                <w:rPr>
                  <w:rStyle w:val="Odkaznapoznmkupodiarou"/>
                </w:rPr>
                <w:footnoteReference w:id="20"/>
              </w:r>
            </w:ins>
          </w:p>
        </w:tc>
        <w:tc>
          <w:tcPr>
            <w:tcW w:w="2895" w:type="dxa"/>
            <w:gridSpan w:val="3"/>
            <w:shd w:val="clear" w:color="auto" w:fill="B2A1C7" w:themeFill="accent4" w:themeFillTint="99"/>
            <w:vAlign w:val="center"/>
            <w:tcPrChange w:id="60" w:author="Zuzana Hušeková" w:date="2018-06-28T11:28:00Z">
              <w:tcPr>
                <w:tcW w:w="2923" w:type="dxa"/>
                <w:gridSpan w:val="3"/>
                <w:shd w:val="clear" w:color="auto" w:fill="B2A1C7" w:themeFill="accent4" w:themeFillTint="99"/>
                <w:vAlign w:val="center"/>
              </w:tcPr>
            </w:tcPrChange>
          </w:tcPr>
          <w:p w14:paraId="0F14EDAD" w14:textId="2F7568BB"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B610FC">
              <w:rPr>
                <w:vertAlign w:val="superscript"/>
              </w:rPr>
              <w:t>23</w:t>
            </w:r>
          </w:p>
        </w:tc>
      </w:tr>
      <w:tr w:rsidR="0080693F" w:rsidRPr="00F45858" w14:paraId="6E524CA3" w14:textId="77777777" w:rsidTr="0080693F">
        <w:trPr>
          <w:gridAfter w:val="2"/>
          <w:wAfter w:w="71" w:type="dxa"/>
          <w:jc w:val="center"/>
          <w:trPrChange w:id="61" w:author="Zuzana Hušeková" w:date="2018-06-28T11:28:00Z">
            <w:trPr>
              <w:gridAfter w:val="2"/>
              <w:wAfter w:w="72" w:type="dxa"/>
              <w:jc w:val="center"/>
            </w:trPr>
          </w:trPrChange>
        </w:trPr>
        <w:tc>
          <w:tcPr>
            <w:tcW w:w="555" w:type="dxa"/>
            <w:shd w:val="clear" w:color="auto" w:fill="auto"/>
            <w:vAlign w:val="center"/>
            <w:tcPrChange w:id="62" w:author="Zuzana Hušeková" w:date="2018-06-28T11:28:00Z">
              <w:tcPr>
                <w:tcW w:w="556" w:type="dxa"/>
                <w:gridSpan w:val="2"/>
                <w:shd w:val="clear" w:color="auto" w:fill="auto"/>
                <w:vAlign w:val="center"/>
              </w:tcPr>
            </w:tcPrChange>
          </w:tcPr>
          <w:p w14:paraId="50EF5AD5" w14:textId="77777777" w:rsidR="0080693F" w:rsidRPr="00F45858" w:rsidRDefault="0080693F" w:rsidP="009D3E7B">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38" w:type="dxa"/>
            <w:gridSpan w:val="4"/>
            <w:shd w:val="clear" w:color="auto" w:fill="auto"/>
            <w:vAlign w:val="center"/>
            <w:tcPrChange w:id="63" w:author="Zuzana Hušeková" w:date="2018-06-28T11:28:00Z">
              <w:tcPr>
                <w:tcW w:w="1943" w:type="dxa"/>
                <w:gridSpan w:val="4"/>
                <w:shd w:val="clear" w:color="auto" w:fill="auto"/>
                <w:vAlign w:val="center"/>
              </w:tcPr>
            </w:tcPrChange>
          </w:tcPr>
          <w:p w14:paraId="097C836F" w14:textId="77777777" w:rsidR="0080693F" w:rsidRPr="00F45858" w:rsidRDefault="0080693F" w:rsidP="009D3E7B">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244583108"/>
            <w:placeholder>
              <w:docPart w:val="20551642E8D445448AE8AFDA527022A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Content>
            <w:tc>
              <w:tcPr>
                <w:tcW w:w="1618" w:type="dxa"/>
                <w:gridSpan w:val="6"/>
                <w:shd w:val="clear" w:color="auto" w:fill="auto"/>
                <w:vAlign w:val="center"/>
                <w:tcPrChange w:id="64" w:author="Zuzana Hušeková" w:date="2018-06-28T11:28:00Z">
                  <w:tcPr>
                    <w:tcW w:w="1331" w:type="dxa"/>
                    <w:gridSpan w:val="5"/>
                    <w:shd w:val="clear" w:color="auto" w:fill="auto"/>
                    <w:vAlign w:val="center"/>
                  </w:tcPr>
                </w:tcPrChange>
              </w:tcPr>
              <w:p w14:paraId="08CAFBF0" w14:textId="404F33EE" w:rsidR="0080693F" w:rsidRPr="00F45858" w:rsidRDefault="0080693F" w:rsidP="009D3E7B">
                <w:pPr>
                  <w:jc w:val="center"/>
                  <w:rPr>
                    <w:rFonts w:ascii="Arial" w:hAnsi="Arial" w:cs="Arial"/>
                    <w:b/>
                    <w:sz w:val="19"/>
                    <w:szCs w:val="19"/>
                  </w:rPr>
                </w:pPr>
                <w:r>
                  <w:rPr>
                    <w:rFonts w:ascii="Arial" w:hAnsi="Arial" w:cs="Arial"/>
                    <w:sz w:val="19"/>
                    <w:szCs w:val="19"/>
                  </w:rPr>
                  <w:t>Navrhovaný spôsob realizácie projektu</w:t>
                </w:r>
              </w:p>
            </w:tc>
          </w:sdtContent>
        </w:sdt>
        <w:customXmlInsRangeStart w:id="65" w:author="Zuzana Hušeková" w:date="2018-06-28T11:25:00Z"/>
        <w:sdt>
          <w:sdtPr>
            <w:rPr>
              <w:b/>
            </w:rPr>
            <w:id w:val="583735036"/>
            <w:placeholder>
              <w:docPart w:val="BD83C320A7224BC2AC6AD719B86CE545"/>
            </w:placeholder>
            <w:showingPlcHdr/>
            <w:comboBox>
              <w:listItem w:displayText="nie (0)" w:value="nie (0)"/>
              <w:listItem w:displayText="áno (1)" w:value="áno (1)"/>
            </w:comboBox>
          </w:sdtPr>
          <w:sdtContent>
            <w:customXmlInsRangeEnd w:id="65"/>
            <w:tc>
              <w:tcPr>
                <w:tcW w:w="2670" w:type="dxa"/>
                <w:gridSpan w:val="2"/>
                <w:shd w:val="clear" w:color="auto" w:fill="auto"/>
                <w:vAlign w:val="center"/>
                <w:tcPrChange w:id="66" w:author="Zuzana Hušeková" w:date="2018-06-28T11:28:00Z">
                  <w:tcPr>
                    <w:tcW w:w="2922" w:type="dxa"/>
                    <w:gridSpan w:val="5"/>
                    <w:shd w:val="clear" w:color="auto" w:fill="auto"/>
                    <w:vAlign w:val="center"/>
                  </w:tcPr>
                </w:tcPrChange>
              </w:tcPr>
              <w:p w14:paraId="567BCED0" w14:textId="1096EF17" w:rsidR="0080693F" w:rsidRPr="00F45858" w:rsidRDefault="0080693F" w:rsidP="009D3E7B">
                <w:pPr>
                  <w:jc w:val="center"/>
                  <w:rPr>
                    <w:rFonts w:ascii="Arial" w:hAnsi="Arial" w:cs="Arial"/>
                    <w:b/>
                    <w:sz w:val="19"/>
                    <w:szCs w:val="19"/>
                  </w:rPr>
                </w:pPr>
                <w:ins w:id="67" w:author="Zuzana Hušeková" w:date="2018-06-28T11:25:00Z">
                  <w:r w:rsidRPr="0037278C">
                    <w:rPr>
                      <w:rStyle w:val="Zstupntext"/>
                    </w:rPr>
                    <w:t>Vyberte položku.</w:t>
                  </w:r>
                </w:ins>
              </w:p>
            </w:tc>
            <w:customXmlInsRangeStart w:id="68" w:author="Zuzana Hušeková" w:date="2018-06-28T11:25:00Z"/>
          </w:sdtContent>
        </w:sdt>
        <w:customXmlInsRangeEnd w:id="68"/>
        <w:tc>
          <w:tcPr>
            <w:tcW w:w="2895" w:type="dxa"/>
            <w:gridSpan w:val="3"/>
            <w:shd w:val="clear" w:color="auto" w:fill="auto"/>
            <w:vAlign w:val="center"/>
            <w:tcPrChange w:id="69" w:author="Zuzana Hušeková" w:date="2018-06-28T11:28:00Z">
              <w:tcPr>
                <w:tcW w:w="2923" w:type="dxa"/>
                <w:gridSpan w:val="3"/>
                <w:shd w:val="clear" w:color="auto" w:fill="auto"/>
                <w:vAlign w:val="center"/>
              </w:tcPr>
            </w:tcPrChange>
          </w:tcPr>
          <w:p w14:paraId="3F7E60BF" w14:textId="6B347510" w:rsidR="0080693F" w:rsidRPr="00F45858" w:rsidRDefault="0080693F" w:rsidP="009D3E7B">
            <w:pPr>
              <w:jc w:val="center"/>
              <w:rPr>
                <w:rFonts w:ascii="Arial" w:hAnsi="Arial" w:cs="Arial"/>
                <w:b/>
                <w:sz w:val="19"/>
                <w:szCs w:val="19"/>
              </w:rPr>
            </w:pPr>
          </w:p>
        </w:tc>
      </w:tr>
      <w:tr w:rsidR="00F665A0" w:rsidRPr="0059399A" w14:paraId="7403D9C8" w14:textId="77777777" w:rsidTr="0080693F">
        <w:trPr>
          <w:gridAfter w:val="2"/>
          <w:wAfter w:w="71" w:type="dxa"/>
          <w:jc w:val="center"/>
          <w:trPrChange w:id="70" w:author="Zuzana Hušeková" w:date="2018-06-28T11:28:00Z">
            <w:trPr>
              <w:gridAfter w:val="2"/>
              <w:wAfter w:w="72" w:type="dxa"/>
              <w:jc w:val="center"/>
            </w:trPr>
          </w:trPrChange>
        </w:trPr>
        <w:tc>
          <w:tcPr>
            <w:tcW w:w="555" w:type="dxa"/>
            <w:shd w:val="clear" w:color="auto" w:fill="B2A1C7" w:themeFill="accent4" w:themeFillTint="99"/>
            <w:vAlign w:val="center"/>
            <w:tcPrChange w:id="71" w:author="Zuzana Hušeková" w:date="2018-06-28T11:28:00Z">
              <w:tcPr>
                <w:tcW w:w="556" w:type="dxa"/>
                <w:gridSpan w:val="2"/>
                <w:shd w:val="clear" w:color="auto" w:fill="B2A1C7" w:themeFill="accent4" w:themeFillTint="99"/>
                <w:vAlign w:val="center"/>
              </w:tcPr>
            </w:tcPrChange>
          </w:tcPr>
          <w:p w14:paraId="6652ED78"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55" w:type="dxa"/>
            <w:gridSpan w:val="5"/>
            <w:shd w:val="clear" w:color="auto" w:fill="B2A1C7" w:themeFill="accent4" w:themeFillTint="99"/>
            <w:vAlign w:val="center"/>
            <w:tcPrChange w:id="72" w:author="Zuzana Hušeková" w:date="2018-06-28T11:28:00Z">
              <w:tcPr>
                <w:tcW w:w="1960" w:type="dxa"/>
                <w:gridSpan w:val="6"/>
                <w:shd w:val="clear" w:color="auto" w:fill="B2A1C7" w:themeFill="accent4" w:themeFillTint="99"/>
                <w:vAlign w:val="center"/>
              </w:tcPr>
            </w:tcPrChange>
          </w:tcPr>
          <w:p w14:paraId="166CEFEF" w14:textId="56E9E03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65" w:type="dxa"/>
            <w:gridSpan w:val="4"/>
            <w:shd w:val="clear" w:color="auto" w:fill="B2A1C7" w:themeFill="accent4" w:themeFillTint="99"/>
            <w:vAlign w:val="center"/>
            <w:tcPrChange w:id="73" w:author="Zuzana Hušeková" w:date="2018-06-28T11:28:00Z">
              <w:tcPr>
                <w:tcW w:w="1677" w:type="dxa"/>
                <w:gridSpan w:val="6"/>
                <w:shd w:val="clear" w:color="auto" w:fill="B2A1C7" w:themeFill="accent4" w:themeFillTint="99"/>
                <w:vAlign w:val="center"/>
              </w:tcPr>
            </w:tcPrChange>
          </w:tcPr>
          <w:p w14:paraId="6C3D6768" w14:textId="1581CA9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01" w:type="dxa"/>
            <w:gridSpan w:val="6"/>
            <w:shd w:val="clear" w:color="auto" w:fill="B2A1C7" w:themeFill="accent4" w:themeFillTint="99"/>
            <w:vAlign w:val="center"/>
            <w:tcPrChange w:id="74" w:author="Zuzana Hušeková" w:date="2018-06-28T11:28:00Z">
              <w:tcPr>
                <w:tcW w:w="5482" w:type="dxa"/>
                <w:gridSpan w:val="5"/>
                <w:shd w:val="clear" w:color="auto" w:fill="B2A1C7" w:themeFill="accent4" w:themeFillTint="99"/>
                <w:vAlign w:val="center"/>
              </w:tcPr>
            </w:tcPrChange>
          </w:tcPr>
          <w:p w14:paraId="35255392" w14:textId="177EC4A3"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rsidRPr="0059399A" w14:paraId="73F86ED9" w14:textId="77777777" w:rsidTr="0080693F">
        <w:tblPrEx>
          <w:tblCellMar>
            <w:left w:w="70" w:type="dxa"/>
            <w:right w:w="70" w:type="dxa"/>
          </w:tblCellMar>
          <w:tblLook w:val="0000" w:firstRow="0" w:lastRow="0" w:firstColumn="0" w:lastColumn="0" w:noHBand="0" w:noVBand="0"/>
          <w:tblPrExChange w:id="75" w:author="Zuzana Hušeková" w:date="2018-06-28T11:28:00Z">
            <w:tblPrEx>
              <w:tblCellMar>
                <w:left w:w="70" w:type="dxa"/>
                <w:right w:w="70" w:type="dxa"/>
              </w:tblCellMar>
              <w:tblLook w:val="0000" w:firstRow="0" w:lastRow="0" w:firstColumn="0" w:lastColumn="0" w:noHBand="0" w:noVBand="0"/>
            </w:tblPrEx>
          </w:tblPrExChange>
        </w:tblPrEx>
        <w:trPr>
          <w:gridAfter w:val="2"/>
          <w:wAfter w:w="71" w:type="dxa"/>
          <w:trHeight w:val="720"/>
          <w:jc w:val="center"/>
          <w:trPrChange w:id="76" w:author="Zuzana Hušeková" w:date="2018-06-28T11:28:00Z">
            <w:trPr>
              <w:gridAfter w:val="2"/>
              <w:wAfter w:w="72" w:type="dxa"/>
              <w:trHeight w:val="720"/>
              <w:jc w:val="center"/>
            </w:trPr>
          </w:trPrChange>
        </w:trPr>
        <w:tc>
          <w:tcPr>
            <w:tcW w:w="555" w:type="dxa"/>
            <w:vAlign w:val="center"/>
            <w:tcPrChange w:id="77" w:author="Zuzana Hušeková" w:date="2018-06-28T11:28:00Z">
              <w:tcPr>
                <w:tcW w:w="556" w:type="dxa"/>
                <w:gridSpan w:val="2"/>
                <w:vAlign w:val="center"/>
              </w:tcPr>
            </w:tcPrChange>
          </w:tcPr>
          <w:p w14:paraId="52C6D460"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2.2</w:t>
            </w:r>
          </w:p>
        </w:tc>
        <w:tc>
          <w:tcPr>
            <w:tcW w:w="1955" w:type="dxa"/>
            <w:gridSpan w:val="5"/>
            <w:vAlign w:val="center"/>
            <w:tcPrChange w:id="78" w:author="Zuzana Hušeková" w:date="2018-06-28T11:28:00Z">
              <w:tcPr>
                <w:tcW w:w="1960" w:type="dxa"/>
                <w:gridSpan w:val="6"/>
                <w:vAlign w:val="center"/>
              </w:tcPr>
            </w:tcPrChange>
          </w:tcPr>
          <w:p w14:paraId="30CE577E"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Change w:id="79" w:author="Zuzana Hušeková" w:date="2018-06-28T11:28:00Z">
                  <w:tcPr>
                    <w:tcW w:w="1677" w:type="dxa"/>
                    <w:gridSpan w:val="6"/>
                    <w:vAlign w:val="center"/>
                  </w:tcPr>
                </w:tcPrChange>
              </w:tcPr>
              <w:p w14:paraId="76FF56D6" w14:textId="032D4FB0"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Change w:id="80" w:author="Zuzana Hušeková" w:date="2018-06-28T11:28:00Z">
              <w:tcPr>
                <w:tcW w:w="5482" w:type="dxa"/>
                <w:gridSpan w:val="5"/>
                <w:vAlign w:val="center"/>
              </w:tcPr>
            </w:tcPrChange>
          </w:tcPr>
          <w:p w14:paraId="54950548" w14:textId="77777777" w:rsidR="00F665A0" w:rsidRPr="0059399A" w:rsidRDefault="00F665A0" w:rsidP="009D3E7B">
            <w:pPr>
              <w:jc w:val="center"/>
              <w:rPr>
                <w:rFonts w:ascii="Arial" w:hAnsi="Arial" w:cs="Arial"/>
                <w:sz w:val="19"/>
                <w:szCs w:val="19"/>
              </w:rPr>
            </w:pPr>
          </w:p>
        </w:tc>
      </w:tr>
      <w:tr w:rsidR="00F665A0" w:rsidRPr="0059399A" w14:paraId="27CC2CF1" w14:textId="77777777" w:rsidTr="0080693F">
        <w:tblPrEx>
          <w:tblCellMar>
            <w:left w:w="70" w:type="dxa"/>
            <w:right w:w="70" w:type="dxa"/>
          </w:tblCellMar>
          <w:tblLook w:val="0000" w:firstRow="0" w:lastRow="0" w:firstColumn="0" w:lastColumn="0" w:noHBand="0" w:noVBand="0"/>
          <w:tblPrExChange w:id="81" w:author="Zuzana Hušeková" w:date="2018-06-28T11:28:00Z">
            <w:tblPrEx>
              <w:tblCellMar>
                <w:left w:w="70" w:type="dxa"/>
                <w:right w:w="70" w:type="dxa"/>
              </w:tblCellMar>
              <w:tblLook w:val="0000" w:firstRow="0" w:lastRow="0" w:firstColumn="0" w:lastColumn="0" w:noHBand="0" w:noVBand="0"/>
            </w:tblPrEx>
          </w:tblPrExChange>
        </w:tblPrEx>
        <w:trPr>
          <w:gridAfter w:val="2"/>
          <w:wAfter w:w="71" w:type="dxa"/>
          <w:trHeight w:val="572"/>
          <w:jc w:val="center"/>
          <w:trPrChange w:id="82" w:author="Zuzana Hušeková" w:date="2018-06-28T11:28:00Z">
            <w:trPr>
              <w:gridAfter w:val="2"/>
              <w:wAfter w:w="72" w:type="dxa"/>
              <w:trHeight w:val="572"/>
              <w:jc w:val="center"/>
            </w:trPr>
          </w:trPrChange>
        </w:trPr>
        <w:tc>
          <w:tcPr>
            <w:tcW w:w="555" w:type="dxa"/>
            <w:vAlign w:val="center"/>
            <w:tcPrChange w:id="83" w:author="Zuzana Hušeková" w:date="2018-06-28T11:28:00Z">
              <w:tcPr>
                <w:tcW w:w="556" w:type="dxa"/>
                <w:gridSpan w:val="2"/>
                <w:vAlign w:val="center"/>
              </w:tcPr>
            </w:tcPrChange>
          </w:tcPr>
          <w:p w14:paraId="1CC176EA"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2.3</w:t>
            </w:r>
          </w:p>
        </w:tc>
        <w:tc>
          <w:tcPr>
            <w:tcW w:w="1955" w:type="dxa"/>
            <w:gridSpan w:val="5"/>
            <w:vAlign w:val="center"/>
            <w:tcPrChange w:id="84" w:author="Zuzana Hušeková" w:date="2018-06-28T11:28:00Z">
              <w:tcPr>
                <w:tcW w:w="1960" w:type="dxa"/>
                <w:gridSpan w:val="6"/>
                <w:vAlign w:val="center"/>
              </w:tcPr>
            </w:tcPrChange>
          </w:tcPr>
          <w:p w14:paraId="44FBC10E" w14:textId="77777777" w:rsidR="00F665A0" w:rsidRPr="0059399A" w:rsidRDefault="00F665A0" w:rsidP="009D3E7B">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Change w:id="85" w:author="Zuzana Hušeková" w:date="2018-06-28T11:28:00Z">
                  <w:tcPr>
                    <w:tcW w:w="1677" w:type="dxa"/>
                    <w:gridSpan w:val="6"/>
                    <w:vAlign w:val="center"/>
                  </w:tcPr>
                </w:tcPrChange>
              </w:tcPr>
              <w:p w14:paraId="092A0BF5" w14:textId="59847430"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Change w:id="86" w:author="Zuzana Hušeková" w:date="2018-06-28T11:28:00Z">
              <w:tcPr>
                <w:tcW w:w="5482" w:type="dxa"/>
                <w:gridSpan w:val="5"/>
                <w:vAlign w:val="center"/>
              </w:tcPr>
            </w:tcPrChange>
          </w:tcPr>
          <w:p w14:paraId="66B0CD98" w14:textId="77777777" w:rsidR="00F665A0" w:rsidRPr="0059399A" w:rsidRDefault="00F665A0" w:rsidP="009D3E7B">
            <w:pPr>
              <w:jc w:val="center"/>
              <w:rPr>
                <w:rFonts w:ascii="Arial" w:hAnsi="Arial" w:cs="Arial"/>
                <w:sz w:val="19"/>
                <w:szCs w:val="19"/>
              </w:rPr>
            </w:pPr>
          </w:p>
        </w:tc>
      </w:tr>
      <w:tr w:rsidR="00F665A0" w:rsidRPr="0059399A" w14:paraId="59F07405" w14:textId="77777777" w:rsidTr="0080693F">
        <w:tblPrEx>
          <w:tblCellMar>
            <w:left w:w="70" w:type="dxa"/>
            <w:right w:w="70" w:type="dxa"/>
          </w:tblCellMar>
          <w:tblLook w:val="0000" w:firstRow="0" w:lastRow="0" w:firstColumn="0" w:lastColumn="0" w:noHBand="0" w:noVBand="0"/>
          <w:tblPrExChange w:id="87" w:author="Zuzana Hušeková" w:date="2018-06-28T11:28:00Z">
            <w:tblPrEx>
              <w:tblCellMar>
                <w:left w:w="70" w:type="dxa"/>
                <w:right w:w="70" w:type="dxa"/>
              </w:tblCellMar>
              <w:tblLook w:val="0000" w:firstRow="0" w:lastRow="0" w:firstColumn="0" w:lastColumn="0" w:noHBand="0" w:noVBand="0"/>
            </w:tblPrEx>
          </w:tblPrExChange>
        </w:tblPrEx>
        <w:trPr>
          <w:gridAfter w:val="2"/>
          <w:wAfter w:w="71" w:type="dxa"/>
          <w:trHeight w:val="650"/>
          <w:jc w:val="center"/>
          <w:trPrChange w:id="88" w:author="Zuzana Hušeková" w:date="2018-06-28T11:28:00Z">
            <w:trPr>
              <w:gridAfter w:val="2"/>
              <w:wAfter w:w="72" w:type="dxa"/>
              <w:trHeight w:val="650"/>
              <w:jc w:val="center"/>
            </w:trPr>
          </w:trPrChange>
        </w:trPr>
        <w:tc>
          <w:tcPr>
            <w:tcW w:w="555" w:type="dxa"/>
            <w:vAlign w:val="center"/>
            <w:tcPrChange w:id="89" w:author="Zuzana Hušeková" w:date="2018-06-28T11:28:00Z">
              <w:tcPr>
                <w:tcW w:w="556" w:type="dxa"/>
                <w:gridSpan w:val="2"/>
                <w:vAlign w:val="center"/>
              </w:tcPr>
            </w:tcPrChange>
          </w:tcPr>
          <w:p w14:paraId="5EE4E288"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2.4</w:t>
            </w:r>
          </w:p>
        </w:tc>
        <w:tc>
          <w:tcPr>
            <w:tcW w:w="1955" w:type="dxa"/>
            <w:gridSpan w:val="5"/>
            <w:vAlign w:val="center"/>
            <w:tcPrChange w:id="90" w:author="Zuzana Hušeková" w:date="2018-06-28T11:28:00Z">
              <w:tcPr>
                <w:tcW w:w="1960" w:type="dxa"/>
                <w:gridSpan w:val="6"/>
                <w:vAlign w:val="center"/>
              </w:tcPr>
            </w:tcPrChange>
          </w:tcPr>
          <w:p w14:paraId="0DD3521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65" w:type="dxa"/>
                <w:gridSpan w:val="4"/>
                <w:vAlign w:val="center"/>
                <w:tcPrChange w:id="91" w:author="Zuzana Hušeková" w:date="2018-06-28T11:28:00Z">
                  <w:tcPr>
                    <w:tcW w:w="1677" w:type="dxa"/>
                    <w:gridSpan w:val="6"/>
                    <w:vAlign w:val="center"/>
                  </w:tcPr>
                </w:tcPrChange>
              </w:tcPr>
              <w:p w14:paraId="7F0168FD" w14:textId="45CE2AE8"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601" w:type="dxa"/>
            <w:gridSpan w:val="6"/>
            <w:vAlign w:val="center"/>
            <w:tcPrChange w:id="92" w:author="Zuzana Hušeková" w:date="2018-06-28T11:28:00Z">
              <w:tcPr>
                <w:tcW w:w="5482" w:type="dxa"/>
                <w:gridSpan w:val="5"/>
                <w:vAlign w:val="center"/>
              </w:tcPr>
            </w:tcPrChange>
          </w:tcPr>
          <w:p w14:paraId="0A28CA95" w14:textId="77777777" w:rsidR="00F665A0" w:rsidRPr="0059399A" w:rsidRDefault="00F665A0" w:rsidP="009D3E7B">
            <w:pPr>
              <w:jc w:val="center"/>
              <w:rPr>
                <w:rFonts w:ascii="Arial" w:hAnsi="Arial" w:cs="Arial"/>
                <w:sz w:val="19"/>
                <w:szCs w:val="19"/>
              </w:rPr>
            </w:pPr>
          </w:p>
        </w:tc>
      </w:tr>
      <w:tr w:rsidR="0080693F" w:rsidRPr="00F45858" w14:paraId="7FE69DD9" w14:textId="77777777" w:rsidTr="0080693F">
        <w:trPr>
          <w:gridAfter w:val="2"/>
          <w:wAfter w:w="71" w:type="dxa"/>
          <w:jc w:val="center"/>
          <w:trPrChange w:id="93" w:author="Zuzana Hušeková" w:date="2018-06-28T11:28:00Z">
            <w:trPr>
              <w:gridAfter w:val="2"/>
              <w:wAfter w:w="72" w:type="dxa"/>
              <w:jc w:val="center"/>
            </w:trPr>
          </w:trPrChange>
        </w:trPr>
        <w:tc>
          <w:tcPr>
            <w:tcW w:w="555" w:type="dxa"/>
            <w:shd w:val="clear" w:color="auto" w:fill="B2A1C7" w:themeFill="accent4" w:themeFillTint="99"/>
            <w:vAlign w:val="center"/>
            <w:tcPrChange w:id="94" w:author="Zuzana Hušeková" w:date="2018-06-28T11:28:00Z">
              <w:tcPr>
                <w:tcW w:w="556" w:type="dxa"/>
                <w:gridSpan w:val="2"/>
                <w:shd w:val="clear" w:color="auto" w:fill="B2A1C7" w:themeFill="accent4" w:themeFillTint="99"/>
                <w:vAlign w:val="center"/>
              </w:tcPr>
            </w:tcPrChange>
          </w:tcPr>
          <w:p w14:paraId="789FBF00"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67" w:type="dxa"/>
            <w:gridSpan w:val="6"/>
            <w:shd w:val="clear" w:color="auto" w:fill="B2A1C7" w:themeFill="accent4" w:themeFillTint="99"/>
            <w:vAlign w:val="center"/>
            <w:tcPrChange w:id="95" w:author="Zuzana Hušeková" w:date="2018-06-28T11:28:00Z">
              <w:tcPr>
                <w:tcW w:w="1972" w:type="dxa"/>
                <w:gridSpan w:val="7"/>
                <w:shd w:val="clear" w:color="auto" w:fill="B2A1C7" w:themeFill="accent4" w:themeFillTint="99"/>
                <w:vAlign w:val="center"/>
              </w:tcPr>
            </w:tcPrChange>
          </w:tcPr>
          <w:p w14:paraId="236F6561" w14:textId="0A2E75E5" w:rsidR="0080693F" w:rsidRPr="00F45858" w:rsidRDefault="0080693F">
            <w:pPr>
              <w:jc w:val="center"/>
              <w:rPr>
                <w:rFonts w:ascii="Arial" w:hAnsi="Arial" w:cs="Arial"/>
                <w:b/>
                <w:sz w:val="19"/>
                <w:szCs w:val="19"/>
              </w:rPr>
            </w:pPr>
            <w:r w:rsidRPr="00F45858">
              <w:rPr>
                <w:rFonts w:ascii="Arial" w:hAnsi="Arial" w:cs="Arial"/>
                <w:b/>
                <w:sz w:val="19"/>
                <w:szCs w:val="19"/>
              </w:rPr>
              <w:t>Vylučujúce hodnotiace kritériá</w:t>
            </w:r>
            <w:r w:rsidRPr="00B610FC">
              <w:rPr>
                <w:rStyle w:val="Odkaznapoznmkupodiarou"/>
                <w:b/>
              </w:rPr>
              <w:t>2</w:t>
            </w:r>
            <w:r w:rsidRPr="00B610FC">
              <w:rPr>
                <w:b/>
                <w:vertAlign w:val="superscript"/>
              </w:rPr>
              <w:t>1</w:t>
            </w:r>
          </w:p>
        </w:tc>
        <w:tc>
          <w:tcPr>
            <w:tcW w:w="1553" w:type="dxa"/>
            <w:gridSpan w:val="3"/>
            <w:shd w:val="clear" w:color="auto" w:fill="B2A1C7" w:themeFill="accent4" w:themeFillTint="99"/>
            <w:vAlign w:val="center"/>
            <w:tcPrChange w:id="96" w:author="Zuzana Hušeková" w:date="2018-06-28T11:28:00Z">
              <w:tcPr>
                <w:tcW w:w="1526" w:type="dxa"/>
                <w:gridSpan w:val="4"/>
                <w:shd w:val="clear" w:color="auto" w:fill="B2A1C7" w:themeFill="accent4" w:themeFillTint="99"/>
                <w:vAlign w:val="center"/>
              </w:tcPr>
            </w:tcPrChange>
          </w:tcPr>
          <w:p w14:paraId="0390EFD1" w14:textId="1BDFA144"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817" w:type="dxa"/>
            <w:gridSpan w:val="5"/>
            <w:shd w:val="clear" w:color="auto" w:fill="B2A1C7" w:themeFill="accent4" w:themeFillTint="99"/>
            <w:vAlign w:val="center"/>
            <w:tcPrChange w:id="97" w:author="Zuzana Hušeková" w:date="2018-06-28T11:28:00Z">
              <w:tcPr>
                <w:tcW w:w="2810" w:type="dxa"/>
                <w:gridSpan w:val="5"/>
                <w:shd w:val="clear" w:color="auto" w:fill="B2A1C7" w:themeFill="accent4" w:themeFillTint="99"/>
                <w:vAlign w:val="center"/>
              </w:tcPr>
            </w:tcPrChange>
          </w:tcPr>
          <w:p w14:paraId="43C5066F" w14:textId="52452EC8" w:rsidR="0080693F" w:rsidRPr="00F45858" w:rsidRDefault="0080693F">
            <w:pPr>
              <w:jc w:val="center"/>
              <w:rPr>
                <w:rFonts w:ascii="Arial" w:hAnsi="Arial" w:cs="Arial"/>
                <w:b/>
                <w:sz w:val="19"/>
                <w:szCs w:val="19"/>
              </w:rPr>
            </w:pPr>
            <w:ins w:id="98" w:author="Zuzana Hušeková" w:date="2018-06-28T11:26:00Z">
              <w:r>
                <w:rPr>
                  <w:b/>
                </w:rPr>
                <w:t>Výsledok posúdenia</w:t>
              </w:r>
              <w:r>
                <w:rPr>
                  <w:rStyle w:val="Odkaznapoznmkupodiarou"/>
                </w:rPr>
                <w:footnoteReference w:id="21"/>
              </w:r>
            </w:ins>
          </w:p>
        </w:tc>
        <w:tc>
          <w:tcPr>
            <w:tcW w:w="2784" w:type="dxa"/>
            <w:shd w:val="clear" w:color="auto" w:fill="B2A1C7" w:themeFill="accent4" w:themeFillTint="99"/>
            <w:vAlign w:val="center"/>
            <w:tcPrChange w:id="103" w:author="Zuzana Hušeková" w:date="2018-06-28T11:28:00Z">
              <w:tcPr>
                <w:tcW w:w="2811" w:type="dxa"/>
                <w:shd w:val="clear" w:color="auto" w:fill="B2A1C7" w:themeFill="accent4" w:themeFillTint="99"/>
                <w:vAlign w:val="center"/>
              </w:tcPr>
            </w:tcPrChange>
          </w:tcPr>
          <w:p w14:paraId="205BE180" w14:textId="4794F6B0"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9D496B">
              <w:rPr>
                <w:rStyle w:val="Odkaznapoznmkupodiarou"/>
              </w:rPr>
              <w:t>2</w:t>
            </w:r>
            <w:r w:rsidRPr="00B610FC">
              <w:rPr>
                <w:vertAlign w:val="superscript"/>
              </w:rPr>
              <w:t>3</w:t>
            </w:r>
          </w:p>
        </w:tc>
      </w:tr>
      <w:tr w:rsidR="0080693F" w:rsidRPr="00F45858" w14:paraId="2ACF43B7" w14:textId="77777777" w:rsidTr="0080693F">
        <w:trPr>
          <w:gridAfter w:val="2"/>
          <w:wAfter w:w="71" w:type="dxa"/>
          <w:jc w:val="center"/>
          <w:trPrChange w:id="104" w:author="Zuzana Hušeková" w:date="2018-06-28T11:28:00Z">
            <w:trPr>
              <w:gridAfter w:val="2"/>
              <w:wAfter w:w="72" w:type="dxa"/>
              <w:jc w:val="center"/>
            </w:trPr>
          </w:trPrChange>
        </w:trPr>
        <w:tc>
          <w:tcPr>
            <w:tcW w:w="555" w:type="dxa"/>
            <w:shd w:val="clear" w:color="auto" w:fill="auto"/>
            <w:vAlign w:val="center"/>
            <w:tcPrChange w:id="105" w:author="Zuzana Hušeková" w:date="2018-06-28T11:28:00Z">
              <w:tcPr>
                <w:tcW w:w="556" w:type="dxa"/>
                <w:gridSpan w:val="2"/>
                <w:shd w:val="clear" w:color="auto" w:fill="auto"/>
                <w:vAlign w:val="center"/>
              </w:tcPr>
            </w:tcPrChange>
          </w:tcPr>
          <w:p w14:paraId="4D42906E" w14:textId="77777777" w:rsidR="0080693F" w:rsidRPr="00F45858" w:rsidRDefault="0080693F" w:rsidP="009D3E7B">
            <w:pPr>
              <w:jc w:val="center"/>
              <w:rPr>
                <w:rFonts w:ascii="Arial" w:hAnsi="Arial" w:cs="Arial"/>
                <w:sz w:val="19"/>
                <w:szCs w:val="19"/>
              </w:rPr>
            </w:pPr>
            <w:r>
              <w:rPr>
                <w:rFonts w:ascii="Arial" w:hAnsi="Arial" w:cs="Arial"/>
                <w:sz w:val="19"/>
                <w:szCs w:val="19"/>
              </w:rPr>
              <w:t>3.1</w:t>
            </w:r>
          </w:p>
        </w:tc>
        <w:tc>
          <w:tcPr>
            <w:tcW w:w="1967" w:type="dxa"/>
            <w:gridSpan w:val="6"/>
            <w:shd w:val="clear" w:color="auto" w:fill="auto"/>
            <w:vAlign w:val="center"/>
            <w:tcPrChange w:id="106" w:author="Zuzana Hušeková" w:date="2018-06-28T11:28:00Z">
              <w:tcPr>
                <w:tcW w:w="1972" w:type="dxa"/>
                <w:gridSpan w:val="7"/>
                <w:shd w:val="clear" w:color="auto" w:fill="auto"/>
                <w:vAlign w:val="center"/>
              </w:tcPr>
            </w:tcPrChange>
          </w:tcPr>
          <w:p w14:paraId="0DABBCE2" w14:textId="77777777" w:rsidR="0080693F" w:rsidRPr="00F45858" w:rsidRDefault="0080693F" w:rsidP="009D3E7B">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548275203"/>
            <w:placeholder>
              <w:docPart w:val="25505B7A227B42E4B761C6D010AB1D2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Content>
            <w:tc>
              <w:tcPr>
                <w:tcW w:w="1553" w:type="dxa"/>
                <w:gridSpan w:val="3"/>
                <w:shd w:val="clear" w:color="auto" w:fill="auto"/>
                <w:vAlign w:val="center"/>
                <w:tcPrChange w:id="107" w:author="Zuzana Hušeková" w:date="2018-06-28T11:28:00Z">
                  <w:tcPr>
                    <w:tcW w:w="1526" w:type="dxa"/>
                    <w:gridSpan w:val="4"/>
                    <w:shd w:val="clear" w:color="auto" w:fill="auto"/>
                    <w:vAlign w:val="center"/>
                  </w:tcPr>
                </w:tcPrChange>
              </w:tcPr>
              <w:p w14:paraId="1079D351" w14:textId="238BD1FE" w:rsidR="0080693F" w:rsidRPr="00F45858" w:rsidRDefault="0080693F" w:rsidP="009D3E7B">
                <w:pPr>
                  <w:jc w:val="center"/>
                  <w:rPr>
                    <w:rFonts w:ascii="Arial" w:hAnsi="Arial" w:cs="Arial"/>
                    <w:b/>
                    <w:sz w:val="19"/>
                    <w:szCs w:val="19"/>
                  </w:rPr>
                </w:pPr>
                <w:r>
                  <w:rPr>
                    <w:rFonts w:ascii="Arial" w:hAnsi="Arial" w:cs="Arial"/>
                    <w:sz w:val="19"/>
                    <w:szCs w:val="19"/>
                  </w:rPr>
                  <w:t>Administratívna a prevádzková kapacita žiadateľa</w:t>
                </w:r>
              </w:p>
            </w:tc>
          </w:sdtContent>
        </w:sdt>
        <w:customXmlInsRangeStart w:id="108" w:author="Zuzana Hušeková" w:date="2018-06-28T11:26:00Z"/>
        <w:sdt>
          <w:sdtPr>
            <w:rPr>
              <w:b/>
            </w:rPr>
            <w:id w:val="2027740674"/>
            <w:placeholder>
              <w:docPart w:val="E2FC7B27520A42C68862D11DDDE840E3"/>
            </w:placeholder>
            <w:showingPlcHdr/>
            <w:comboBox>
              <w:listItem w:displayText="nie (0)" w:value="nie (0)"/>
              <w:listItem w:displayText="áno (1)" w:value="áno (1)"/>
            </w:comboBox>
          </w:sdtPr>
          <w:sdtContent>
            <w:customXmlInsRangeEnd w:id="108"/>
            <w:tc>
              <w:tcPr>
                <w:tcW w:w="2817" w:type="dxa"/>
                <w:gridSpan w:val="5"/>
                <w:shd w:val="clear" w:color="auto" w:fill="auto"/>
                <w:vAlign w:val="center"/>
                <w:tcPrChange w:id="109" w:author="Zuzana Hušeková" w:date="2018-06-28T11:28:00Z">
                  <w:tcPr>
                    <w:tcW w:w="2810" w:type="dxa"/>
                    <w:gridSpan w:val="5"/>
                    <w:shd w:val="clear" w:color="auto" w:fill="auto"/>
                    <w:vAlign w:val="center"/>
                  </w:tcPr>
                </w:tcPrChange>
              </w:tcPr>
              <w:p w14:paraId="56E6B438" w14:textId="28839720" w:rsidR="0080693F" w:rsidRPr="00F45858" w:rsidRDefault="0080693F" w:rsidP="009D3E7B">
                <w:pPr>
                  <w:jc w:val="center"/>
                  <w:rPr>
                    <w:rFonts w:ascii="Arial" w:hAnsi="Arial" w:cs="Arial"/>
                    <w:b/>
                    <w:sz w:val="19"/>
                    <w:szCs w:val="19"/>
                  </w:rPr>
                </w:pPr>
                <w:ins w:id="110" w:author="Zuzana Hušeková" w:date="2018-06-28T11:26:00Z">
                  <w:r w:rsidRPr="0037278C">
                    <w:rPr>
                      <w:rStyle w:val="Zstupntext"/>
                    </w:rPr>
                    <w:t>Vyberte položku.</w:t>
                  </w:r>
                </w:ins>
              </w:p>
            </w:tc>
            <w:customXmlInsRangeStart w:id="111" w:author="Zuzana Hušeková" w:date="2018-06-28T11:26:00Z"/>
          </w:sdtContent>
        </w:sdt>
        <w:customXmlInsRangeEnd w:id="111"/>
        <w:tc>
          <w:tcPr>
            <w:tcW w:w="2784" w:type="dxa"/>
            <w:shd w:val="clear" w:color="auto" w:fill="auto"/>
            <w:vAlign w:val="center"/>
            <w:tcPrChange w:id="112" w:author="Zuzana Hušeková" w:date="2018-06-28T11:28:00Z">
              <w:tcPr>
                <w:tcW w:w="2811" w:type="dxa"/>
                <w:shd w:val="clear" w:color="auto" w:fill="auto"/>
                <w:vAlign w:val="center"/>
              </w:tcPr>
            </w:tcPrChange>
          </w:tcPr>
          <w:p w14:paraId="6FD71F0E" w14:textId="5C878ADA" w:rsidR="0080693F" w:rsidRPr="00F45858" w:rsidRDefault="0080693F" w:rsidP="009D3E7B">
            <w:pPr>
              <w:jc w:val="center"/>
              <w:rPr>
                <w:rFonts w:ascii="Arial" w:hAnsi="Arial" w:cs="Arial"/>
                <w:b/>
                <w:sz w:val="19"/>
                <w:szCs w:val="19"/>
              </w:rPr>
            </w:pPr>
          </w:p>
        </w:tc>
      </w:tr>
      <w:tr w:rsidR="00F665A0" w:rsidRPr="0059399A" w14:paraId="35AE7597" w14:textId="77777777" w:rsidTr="0080693F">
        <w:trPr>
          <w:gridAfter w:val="2"/>
          <w:wAfter w:w="71" w:type="dxa"/>
          <w:jc w:val="center"/>
          <w:trPrChange w:id="113" w:author="Zuzana Hušeková" w:date="2018-06-28T11:28:00Z">
            <w:trPr>
              <w:gridAfter w:val="2"/>
              <w:wAfter w:w="72" w:type="dxa"/>
              <w:jc w:val="center"/>
            </w:trPr>
          </w:trPrChange>
        </w:trPr>
        <w:tc>
          <w:tcPr>
            <w:tcW w:w="555" w:type="dxa"/>
            <w:shd w:val="clear" w:color="auto" w:fill="B2A1C7" w:themeFill="accent4" w:themeFillTint="99"/>
            <w:vAlign w:val="center"/>
            <w:tcPrChange w:id="114" w:author="Zuzana Hušeková" w:date="2018-06-28T11:28:00Z">
              <w:tcPr>
                <w:tcW w:w="556" w:type="dxa"/>
                <w:shd w:val="clear" w:color="auto" w:fill="B2A1C7" w:themeFill="accent4" w:themeFillTint="99"/>
                <w:vAlign w:val="center"/>
              </w:tcPr>
            </w:tcPrChange>
          </w:tcPr>
          <w:p w14:paraId="6C657F0C"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55" w:type="dxa"/>
            <w:gridSpan w:val="5"/>
            <w:shd w:val="clear" w:color="auto" w:fill="B2A1C7" w:themeFill="accent4" w:themeFillTint="99"/>
            <w:vAlign w:val="center"/>
            <w:tcPrChange w:id="115" w:author="Zuzana Hušeková" w:date="2018-06-28T11:28:00Z">
              <w:tcPr>
                <w:tcW w:w="1960" w:type="dxa"/>
                <w:gridSpan w:val="6"/>
                <w:shd w:val="clear" w:color="auto" w:fill="B2A1C7" w:themeFill="accent4" w:themeFillTint="99"/>
                <w:vAlign w:val="center"/>
              </w:tcPr>
            </w:tcPrChange>
          </w:tcPr>
          <w:p w14:paraId="0CC7D8B6" w14:textId="68789ED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656" w:type="dxa"/>
            <w:gridSpan w:val="6"/>
            <w:shd w:val="clear" w:color="auto" w:fill="B2A1C7" w:themeFill="accent4" w:themeFillTint="99"/>
            <w:vAlign w:val="center"/>
            <w:tcPrChange w:id="116" w:author="Zuzana Hušeková" w:date="2018-06-28T11:28:00Z">
              <w:tcPr>
                <w:tcW w:w="1736" w:type="dxa"/>
                <w:gridSpan w:val="8"/>
                <w:shd w:val="clear" w:color="auto" w:fill="B2A1C7" w:themeFill="accent4" w:themeFillTint="99"/>
                <w:vAlign w:val="center"/>
              </w:tcPr>
            </w:tcPrChange>
          </w:tcPr>
          <w:p w14:paraId="69D18094" w14:textId="6FC6F93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510" w:type="dxa"/>
            <w:gridSpan w:val="4"/>
            <w:shd w:val="clear" w:color="auto" w:fill="B2A1C7" w:themeFill="accent4" w:themeFillTint="99"/>
            <w:vAlign w:val="center"/>
            <w:tcPrChange w:id="117" w:author="Zuzana Hušeková" w:date="2018-06-28T11:28:00Z">
              <w:tcPr>
                <w:tcW w:w="5423" w:type="dxa"/>
                <w:gridSpan w:val="5"/>
                <w:shd w:val="clear" w:color="auto" w:fill="B2A1C7" w:themeFill="accent4" w:themeFillTint="99"/>
                <w:vAlign w:val="center"/>
              </w:tcPr>
            </w:tcPrChange>
          </w:tcPr>
          <w:p w14:paraId="5BE9DC1F" w14:textId="02D87929"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613D6E0D" w14:textId="77777777" w:rsidTr="0080693F">
        <w:tblPrEx>
          <w:tblCellMar>
            <w:left w:w="70" w:type="dxa"/>
            <w:right w:w="70" w:type="dxa"/>
          </w:tblCellMar>
          <w:tblLook w:val="0000" w:firstRow="0" w:lastRow="0" w:firstColumn="0" w:lastColumn="0" w:noHBand="0" w:noVBand="0"/>
          <w:tblPrExChange w:id="118" w:author="Zuzana Hušeková" w:date="2018-06-28T11:28:00Z">
            <w:tblPrEx>
              <w:tblCellMar>
                <w:left w:w="70" w:type="dxa"/>
                <w:right w:w="70" w:type="dxa"/>
              </w:tblCellMar>
              <w:tblLook w:val="0000" w:firstRow="0" w:lastRow="0" w:firstColumn="0" w:lastColumn="0" w:noHBand="0" w:noVBand="0"/>
            </w:tblPrEx>
          </w:tblPrExChange>
        </w:tblPrEx>
        <w:trPr>
          <w:gridAfter w:val="2"/>
          <w:wAfter w:w="71" w:type="dxa"/>
          <w:trHeight w:val="720"/>
          <w:jc w:val="center"/>
          <w:trPrChange w:id="119" w:author="Zuzana Hušeková" w:date="2018-06-28T11:28:00Z">
            <w:trPr>
              <w:gridAfter w:val="2"/>
              <w:wAfter w:w="72" w:type="dxa"/>
              <w:trHeight w:val="720"/>
              <w:jc w:val="center"/>
            </w:trPr>
          </w:trPrChange>
        </w:trPr>
        <w:tc>
          <w:tcPr>
            <w:tcW w:w="555" w:type="dxa"/>
            <w:vAlign w:val="center"/>
            <w:tcPrChange w:id="120" w:author="Zuzana Hušeková" w:date="2018-06-28T11:28:00Z">
              <w:tcPr>
                <w:tcW w:w="556" w:type="dxa"/>
                <w:vAlign w:val="center"/>
              </w:tcPr>
            </w:tcPrChange>
          </w:tcPr>
          <w:p w14:paraId="00E20404"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3.2</w:t>
            </w:r>
          </w:p>
        </w:tc>
        <w:tc>
          <w:tcPr>
            <w:tcW w:w="1955" w:type="dxa"/>
            <w:gridSpan w:val="5"/>
            <w:vAlign w:val="center"/>
            <w:tcPrChange w:id="121" w:author="Zuzana Hušeková" w:date="2018-06-28T11:28:00Z">
              <w:tcPr>
                <w:tcW w:w="1960" w:type="dxa"/>
                <w:gridSpan w:val="6"/>
                <w:vAlign w:val="center"/>
              </w:tcPr>
            </w:tcPrChange>
          </w:tcPr>
          <w:p w14:paraId="79C0BEF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56" w:type="dxa"/>
                <w:gridSpan w:val="6"/>
                <w:vAlign w:val="center"/>
                <w:tcPrChange w:id="122" w:author="Zuzana Hušeková" w:date="2018-06-28T11:28:00Z">
                  <w:tcPr>
                    <w:tcW w:w="1736" w:type="dxa"/>
                    <w:gridSpan w:val="8"/>
                    <w:vAlign w:val="center"/>
                  </w:tcPr>
                </w:tcPrChange>
              </w:tcPr>
              <w:p w14:paraId="726B7F7E" w14:textId="5CDCEED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510" w:type="dxa"/>
            <w:gridSpan w:val="4"/>
            <w:vAlign w:val="center"/>
            <w:tcPrChange w:id="123" w:author="Zuzana Hušeková" w:date="2018-06-28T11:28:00Z">
              <w:tcPr>
                <w:tcW w:w="5423" w:type="dxa"/>
                <w:gridSpan w:val="5"/>
                <w:vAlign w:val="center"/>
              </w:tcPr>
            </w:tcPrChange>
          </w:tcPr>
          <w:p w14:paraId="5BD6F9E3" w14:textId="77777777" w:rsidR="00F665A0" w:rsidRPr="0059399A" w:rsidRDefault="00F665A0" w:rsidP="009D3E7B">
            <w:pPr>
              <w:jc w:val="center"/>
              <w:rPr>
                <w:rFonts w:ascii="Arial" w:hAnsi="Arial" w:cs="Arial"/>
                <w:sz w:val="19"/>
                <w:szCs w:val="19"/>
              </w:rPr>
            </w:pPr>
          </w:p>
        </w:tc>
      </w:tr>
      <w:tr w:rsidR="00F665A0" w:rsidRPr="0059399A" w14:paraId="15D58A8F" w14:textId="77777777" w:rsidTr="0080693F">
        <w:tblPrEx>
          <w:tblCellMar>
            <w:left w:w="70" w:type="dxa"/>
            <w:right w:w="70" w:type="dxa"/>
          </w:tblCellMar>
          <w:tblLook w:val="0000" w:firstRow="0" w:lastRow="0" w:firstColumn="0" w:lastColumn="0" w:noHBand="0" w:noVBand="0"/>
          <w:tblPrExChange w:id="124" w:author="Zuzana Hušeková" w:date="2018-06-28T11:28:00Z">
            <w:tblPrEx>
              <w:tblCellMar>
                <w:left w:w="70" w:type="dxa"/>
                <w:right w:w="70" w:type="dxa"/>
              </w:tblCellMar>
              <w:tblLook w:val="0000" w:firstRow="0" w:lastRow="0" w:firstColumn="0" w:lastColumn="0" w:noHBand="0" w:noVBand="0"/>
            </w:tblPrEx>
          </w:tblPrExChange>
        </w:tblPrEx>
        <w:trPr>
          <w:gridAfter w:val="2"/>
          <w:wAfter w:w="71" w:type="dxa"/>
          <w:trHeight w:val="720"/>
          <w:jc w:val="center"/>
          <w:trPrChange w:id="125" w:author="Zuzana Hušeková" w:date="2018-06-28T11:28:00Z">
            <w:trPr>
              <w:gridAfter w:val="2"/>
              <w:wAfter w:w="72" w:type="dxa"/>
              <w:trHeight w:val="720"/>
              <w:jc w:val="center"/>
            </w:trPr>
          </w:trPrChange>
        </w:trPr>
        <w:tc>
          <w:tcPr>
            <w:tcW w:w="555" w:type="dxa"/>
            <w:vAlign w:val="center"/>
            <w:tcPrChange w:id="126" w:author="Zuzana Hušeková" w:date="2018-06-28T11:28:00Z">
              <w:tcPr>
                <w:tcW w:w="556" w:type="dxa"/>
                <w:vAlign w:val="center"/>
              </w:tcPr>
            </w:tcPrChange>
          </w:tcPr>
          <w:p w14:paraId="0CB3DAD8" w14:textId="77777777" w:rsidR="00F665A0" w:rsidRPr="0059399A" w:rsidRDefault="00F665A0" w:rsidP="009D3E7B">
            <w:pPr>
              <w:jc w:val="center"/>
              <w:rPr>
                <w:rFonts w:ascii="Arial" w:hAnsi="Arial" w:cs="Arial"/>
                <w:sz w:val="19"/>
                <w:szCs w:val="19"/>
              </w:rPr>
            </w:pPr>
            <w:r>
              <w:rPr>
                <w:rFonts w:ascii="Arial" w:hAnsi="Arial" w:cs="Arial"/>
                <w:sz w:val="19"/>
                <w:szCs w:val="19"/>
              </w:rPr>
              <w:t>3.3</w:t>
            </w:r>
          </w:p>
        </w:tc>
        <w:tc>
          <w:tcPr>
            <w:tcW w:w="1955" w:type="dxa"/>
            <w:gridSpan w:val="5"/>
            <w:vAlign w:val="center"/>
            <w:tcPrChange w:id="127" w:author="Zuzana Hušeková" w:date="2018-06-28T11:28:00Z">
              <w:tcPr>
                <w:tcW w:w="1960" w:type="dxa"/>
                <w:gridSpan w:val="6"/>
                <w:vAlign w:val="center"/>
              </w:tcPr>
            </w:tcPrChange>
          </w:tcPr>
          <w:p w14:paraId="6ADF3615"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56" w:type="dxa"/>
                <w:gridSpan w:val="6"/>
                <w:vAlign w:val="center"/>
                <w:tcPrChange w:id="128" w:author="Zuzana Hušeková" w:date="2018-06-28T11:28:00Z">
                  <w:tcPr>
                    <w:tcW w:w="1736" w:type="dxa"/>
                    <w:gridSpan w:val="8"/>
                    <w:vAlign w:val="center"/>
                  </w:tcPr>
                </w:tcPrChange>
              </w:tcPr>
              <w:p w14:paraId="102AA484" w14:textId="2A9BDEBF"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510" w:type="dxa"/>
            <w:gridSpan w:val="4"/>
            <w:vAlign w:val="center"/>
            <w:tcPrChange w:id="129" w:author="Zuzana Hušeková" w:date="2018-06-28T11:28:00Z">
              <w:tcPr>
                <w:tcW w:w="5423" w:type="dxa"/>
                <w:gridSpan w:val="5"/>
                <w:vAlign w:val="center"/>
              </w:tcPr>
            </w:tcPrChange>
          </w:tcPr>
          <w:p w14:paraId="003BEBE6" w14:textId="77777777" w:rsidR="00F665A0" w:rsidRPr="0059399A" w:rsidRDefault="00F665A0" w:rsidP="009D3E7B">
            <w:pPr>
              <w:jc w:val="center"/>
              <w:rPr>
                <w:rFonts w:ascii="Arial" w:hAnsi="Arial" w:cs="Arial"/>
                <w:sz w:val="19"/>
                <w:szCs w:val="19"/>
              </w:rPr>
            </w:pPr>
          </w:p>
        </w:tc>
      </w:tr>
      <w:tr w:rsidR="0080693F" w:rsidRPr="00F45858" w14:paraId="1959A92B" w14:textId="77777777" w:rsidTr="0080693F">
        <w:trPr>
          <w:gridAfter w:val="2"/>
          <w:wAfter w:w="71" w:type="dxa"/>
          <w:jc w:val="center"/>
          <w:trPrChange w:id="130" w:author="Zuzana Hušeková" w:date="2018-06-28T11:28:00Z">
            <w:trPr>
              <w:gridAfter w:val="2"/>
              <w:wAfter w:w="72" w:type="dxa"/>
              <w:jc w:val="center"/>
            </w:trPr>
          </w:trPrChange>
        </w:trPr>
        <w:tc>
          <w:tcPr>
            <w:tcW w:w="555" w:type="dxa"/>
            <w:shd w:val="clear" w:color="auto" w:fill="B2A1C7" w:themeFill="accent4" w:themeFillTint="99"/>
            <w:vAlign w:val="center"/>
            <w:tcPrChange w:id="131" w:author="Zuzana Hušeková" w:date="2018-06-28T11:28:00Z">
              <w:tcPr>
                <w:tcW w:w="556" w:type="dxa"/>
                <w:shd w:val="clear" w:color="auto" w:fill="B2A1C7" w:themeFill="accent4" w:themeFillTint="99"/>
                <w:vAlign w:val="center"/>
              </w:tcPr>
            </w:tcPrChange>
          </w:tcPr>
          <w:p w14:paraId="3C3145AD" w14:textId="77777777" w:rsidR="0080693F" w:rsidRPr="00F45858" w:rsidRDefault="0080693F" w:rsidP="009D3E7B">
            <w:pPr>
              <w:jc w:val="center"/>
              <w:rPr>
                <w:rFonts w:ascii="Arial" w:hAnsi="Arial" w:cs="Arial"/>
                <w:b/>
                <w:sz w:val="19"/>
                <w:szCs w:val="19"/>
              </w:rPr>
            </w:pPr>
            <w:r w:rsidRPr="00F45858">
              <w:rPr>
                <w:rFonts w:ascii="Arial" w:hAnsi="Arial" w:cs="Arial"/>
                <w:b/>
                <w:sz w:val="19"/>
                <w:szCs w:val="19"/>
              </w:rPr>
              <w:t>P.č.</w:t>
            </w:r>
          </w:p>
        </w:tc>
        <w:tc>
          <w:tcPr>
            <w:tcW w:w="1955" w:type="dxa"/>
            <w:gridSpan w:val="5"/>
            <w:shd w:val="clear" w:color="auto" w:fill="B2A1C7" w:themeFill="accent4" w:themeFillTint="99"/>
            <w:vAlign w:val="center"/>
            <w:tcPrChange w:id="132" w:author="Zuzana Hušeková" w:date="2018-06-28T11:28:00Z">
              <w:tcPr>
                <w:tcW w:w="1960" w:type="dxa"/>
                <w:gridSpan w:val="6"/>
                <w:shd w:val="clear" w:color="auto" w:fill="B2A1C7" w:themeFill="accent4" w:themeFillTint="99"/>
                <w:vAlign w:val="center"/>
              </w:tcPr>
            </w:tcPrChange>
          </w:tcPr>
          <w:p w14:paraId="494AC8C2" w14:textId="4EA4EE60" w:rsidR="0080693F" w:rsidRPr="00F45858" w:rsidRDefault="0080693F">
            <w:pPr>
              <w:jc w:val="center"/>
              <w:rPr>
                <w:rFonts w:ascii="Arial" w:hAnsi="Arial" w:cs="Arial"/>
                <w:b/>
                <w:sz w:val="19"/>
                <w:szCs w:val="19"/>
              </w:rPr>
            </w:pPr>
            <w:r w:rsidRPr="00F45858">
              <w:rPr>
                <w:rFonts w:ascii="Arial" w:hAnsi="Arial" w:cs="Arial"/>
                <w:b/>
                <w:sz w:val="19"/>
                <w:szCs w:val="19"/>
              </w:rPr>
              <w:t>Vylučujúce hodnotiace kritériá</w:t>
            </w:r>
            <w:r w:rsidRPr="00B610FC">
              <w:rPr>
                <w:rStyle w:val="Odkaznapoznmkupodiarou"/>
                <w:b/>
              </w:rPr>
              <w:t>2</w:t>
            </w:r>
            <w:r w:rsidRPr="00B610FC">
              <w:rPr>
                <w:b/>
                <w:vertAlign w:val="superscript"/>
              </w:rPr>
              <w:t>1</w:t>
            </w:r>
          </w:p>
        </w:tc>
        <w:tc>
          <w:tcPr>
            <w:tcW w:w="1530" w:type="dxa"/>
            <w:gridSpan w:val="3"/>
            <w:shd w:val="clear" w:color="auto" w:fill="B2A1C7" w:themeFill="accent4" w:themeFillTint="99"/>
            <w:vAlign w:val="center"/>
            <w:tcPrChange w:id="133" w:author="Zuzana Hušeková" w:date="2018-06-28T11:28:00Z">
              <w:tcPr>
                <w:tcW w:w="1473" w:type="dxa"/>
                <w:gridSpan w:val="5"/>
                <w:shd w:val="clear" w:color="auto" w:fill="B2A1C7" w:themeFill="accent4" w:themeFillTint="99"/>
                <w:vAlign w:val="center"/>
              </w:tcPr>
            </w:tcPrChange>
          </w:tcPr>
          <w:p w14:paraId="55048E65" w14:textId="54241D22" w:rsidR="0080693F" w:rsidRPr="00F45858" w:rsidRDefault="0080693F">
            <w:pPr>
              <w:jc w:val="center"/>
              <w:rPr>
                <w:rFonts w:ascii="Arial" w:hAnsi="Arial" w:cs="Arial"/>
                <w:b/>
                <w:sz w:val="19"/>
                <w:szCs w:val="19"/>
              </w:rPr>
            </w:pPr>
            <w:r w:rsidRPr="00F45858">
              <w:rPr>
                <w:rFonts w:ascii="Arial" w:hAnsi="Arial" w:cs="Arial"/>
                <w:b/>
                <w:sz w:val="19"/>
                <w:szCs w:val="19"/>
              </w:rPr>
              <w:t>Hodnotená oblasť</w:t>
            </w:r>
            <w:r w:rsidRPr="00B610FC">
              <w:rPr>
                <w:rStyle w:val="Odkaznapoznmkupodiarou"/>
                <w:b/>
              </w:rPr>
              <w:t>2</w:t>
            </w:r>
            <w:r w:rsidRPr="00B610FC">
              <w:rPr>
                <w:b/>
                <w:vertAlign w:val="superscript"/>
              </w:rPr>
              <w:t>2</w:t>
            </w:r>
          </w:p>
        </w:tc>
        <w:tc>
          <w:tcPr>
            <w:tcW w:w="2820" w:type="dxa"/>
            <w:gridSpan w:val="5"/>
            <w:shd w:val="clear" w:color="auto" w:fill="B2A1C7" w:themeFill="accent4" w:themeFillTint="99"/>
            <w:vAlign w:val="center"/>
            <w:tcPrChange w:id="134" w:author="Zuzana Hušeková" w:date="2018-06-28T11:28:00Z">
              <w:tcPr>
                <w:tcW w:w="2843" w:type="dxa"/>
                <w:gridSpan w:val="5"/>
                <w:shd w:val="clear" w:color="auto" w:fill="B2A1C7" w:themeFill="accent4" w:themeFillTint="99"/>
                <w:vAlign w:val="center"/>
              </w:tcPr>
            </w:tcPrChange>
          </w:tcPr>
          <w:p w14:paraId="47815958" w14:textId="018628EC" w:rsidR="0080693F" w:rsidRPr="00F45858" w:rsidRDefault="0080693F">
            <w:pPr>
              <w:jc w:val="center"/>
              <w:rPr>
                <w:rFonts w:ascii="Arial" w:hAnsi="Arial" w:cs="Arial"/>
                <w:b/>
                <w:sz w:val="19"/>
                <w:szCs w:val="19"/>
              </w:rPr>
            </w:pPr>
            <w:ins w:id="135" w:author="Zuzana Hušeková" w:date="2018-06-28T11:27:00Z">
              <w:r>
                <w:rPr>
                  <w:b/>
                </w:rPr>
                <w:t>Výsledok posúdenia</w:t>
              </w:r>
              <w:r>
                <w:rPr>
                  <w:rStyle w:val="Odkaznapoznmkupodiarou"/>
                </w:rPr>
                <w:footnoteReference w:id="22"/>
              </w:r>
            </w:ins>
          </w:p>
        </w:tc>
        <w:tc>
          <w:tcPr>
            <w:tcW w:w="2816" w:type="dxa"/>
            <w:gridSpan w:val="2"/>
            <w:shd w:val="clear" w:color="auto" w:fill="B2A1C7" w:themeFill="accent4" w:themeFillTint="99"/>
            <w:vAlign w:val="center"/>
            <w:tcPrChange w:id="140" w:author="Zuzana Hušeková" w:date="2018-06-28T11:28:00Z">
              <w:tcPr>
                <w:tcW w:w="2843" w:type="dxa"/>
                <w:gridSpan w:val="3"/>
                <w:shd w:val="clear" w:color="auto" w:fill="B2A1C7" w:themeFill="accent4" w:themeFillTint="99"/>
                <w:vAlign w:val="center"/>
              </w:tcPr>
            </w:tcPrChange>
          </w:tcPr>
          <w:p w14:paraId="2DA1201C" w14:textId="5F4EC59D" w:rsidR="0080693F" w:rsidRPr="00F45858" w:rsidRDefault="0080693F">
            <w:pPr>
              <w:jc w:val="center"/>
              <w:rPr>
                <w:rFonts w:ascii="Arial" w:hAnsi="Arial" w:cs="Arial"/>
                <w:b/>
                <w:sz w:val="19"/>
                <w:szCs w:val="19"/>
              </w:rPr>
            </w:pPr>
            <w:r w:rsidRPr="00F45858">
              <w:rPr>
                <w:rFonts w:ascii="Arial" w:hAnsi="Arial" w:cs="Arial"/>
                <w:b/>
                <w:sz w:val="19"/>
                <w:szCs w:val="19"/>
              </w:rPr>
              <w:t>Komentár</w:t>
            </w:r>
            <w:r w:rsidRPr="009D496B">
              <w:rPr>
                <w:rStyle w:val="Odkaznapoznmkupodiarou"/>
              </w:rPr>
              <w:t>2</w:t>
            </w:r>
            <w:r w:rsidRPr="00B610FC">
              <w:rPr>
                <w:vertAlign w:val="superscript"/>
              </w:rPr>
              <w:t>3</w:t>
            </w:r>
          </w:p>
        </w:tc>
      </w:tr>
      <w:tr w:rsidR="0080693F" w:rsidRPr="00F45858" w14:paraId="5A5E9273" w14:textId="77777777" w:rsidTr="0080693F">
        <w:trPr>
          <w:gridAfter w:val="2"/>
          <w:wAfter w:w="71" w:type="dxa"/>
          <w:jc w:val="center"/>
          <w:trPrChange w:id="141" w:author="Zuzana Hušeková" w:date="2018-06-28T11:28:00Z">
            <w:trPr>
              <w:gridAfter w:val="2"/>
              <w:wAfter w:w="72" w:type="dxa"/>
              <w:jc w:val="center"/>
            </w:trPr>
          </w:trPrChange>
        </w:trPr>
        <w:tc>
          <w:tcPr>
            <w:tcW w:w="555" w:type="dxa"/>
            <w:shd w:val="clear" w:color="auto" w:fill="auto"/>
            <w:vAlign w:val="center"/>
            <w:tcPrChange w:id="142" w:author="Zuzana Hušeková" w:date="2018-06-28T11:28:00Z">
              <w:tcPr>
                <w:tcW w:w="556" w:type="dxa"/>
                <w:shd w:val="clear" w:color="auto" w:fill="auto"/>
                <w:vAlign w:val="center"/>
              </w:tcPr>
            </w:tcPrChange>
          </w:tcPr>
          <w:p w14:paraId="1FBB85AE" w14:textId="77777777" w:rsidR="0080693F" w:rsidRPr="00F45858" w:rsidRDefault="0080693F" w:rsidP="009D3E7B">
            <w:pPr>
              <w:jc w:val="center"/>
              <w:rPr>
                <w:rFonts w:ascii="Arial" w:hAnsi="Arial" w:cs="Arial"/>
                <w:sz w:val="19"/>
                <w:szCs w:val="19"/>
              </w:rPr>
            </w:pPr>
            <w:r>
              <w:rPr>
                <w:rFonts w:ascii="Arial" w:hAnsi="Arial" w:cs="Arial"/>
                <w:sz w:val="19"/>
                <w:szCs w:val="19"/>
              </w:rPr>
              <w:t>4.1</w:t>
            </w:r>
          </w:p>
        </w:tc>
        <w:tc>
          <w:tcPr>
            <w:tcW w:w="1955" w:type="dxa"/>
            <w:gridSpan w:val="5"/>
            <w:shd w:val="clear" w:color="auto" w:fill="auto"/>
            <w:vAlign w:val="center"/>
            <w:tcPrChange w:id="143" w:author="Zuzana Hušeková" w:date="2018-06-28T11:28:00Z">
              <w:tcPr>
                <w:tcW w:w="1960" w:type="dxa"/>
                <w:gridSpan w:val="6"/>
                <w:shd w:val="clear" w:color="auto" w:fill="auto"/>
                <w:vAlign w:val="center"/>
              </w:tcPr>
            </w:tcPrChange>
          </w:tcPr>
          <w:p w14:paraId="78041A62" w14:textId="77777777" w:rsidR="0080693F" w:rsidRPr="00F45858" w:rsidRDefault="0080693F" w:rsidP="009D3E7B">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2066176610"/>
            <w:placeholder>
              <w:docPart w:val="D26D2E02F7FD48F89DBD95B2976F4DC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Content>
            <w:tc>
              <w:tcPr>
                <w:tcW w:w="1530" w:type="dxa"/>
                <w:gridSpan w:val="3"/>
                <w:shd w:val="clear" w:color="auto" w:fill="auto"/>
                <w:vAlign w:val="center"/>
                <w:tcPrChange w:id="144" w:author="Zuzana Hušeková" w:date="2018-06-28T11:28:00Z">
                  <w:tcPr>
                    <w:tcW w:w="1473" w:type="dxa"/>
                    <w:gridSpan w:val="5"/>
                    <w:shd w:val="clear" w:color="auto" w:fill="auto"/>
                    <w:vAlign w:val="center"/>
                  </w:tcPr>
                </w:tcPrChange>
              </w:tcPr>
              <w:p w14:paraId="507507F4" w14:textId="53D7BCE9" w:rsidR="0080693F" w:rsidRPr="00F45858" w:rsidRDefault="0080693F" w:rsidP="009D3E7B">
                <w:pPr>
                  <w:jc w:val="center"/>
                  <w:rPr>
                    <w:rFonts w:ascii="Arial" w:hAnsi="Arial" w:cs="Arial"/>
                    <w:b/>
                    <w:sz w:val="19"/>
                    <w:szCs w:val="19"/>
                  </w:rPr>
                </w:pPr>
                <w:r>
                  <w:rPr>
                    <w:rFonts w:ascii="Arial" w:hAnsi="Arial" w:cs="Arial"/>
                    <w:sz w:val="19"/>
                    <w:szCs w:val="19"/>
                  </w:rPr>
                  <w:t>Finančná a ekonomická stránka projektu</w:t>
                </w:r>
              </w:p>
            </w:tc>
          </w:sdtContent>
        </w:sdt>
        <w:customXmlInsRangeStart w:id="145" w:author="Zuzana Hušeková" w:date="2018-06-28T11:28:00Z"/>
        <w:sdt>
          <w:sdtPr>
            <w:rPr>
              <w:b/>
            </w:rPr>
            <w:id w:val="1895537336"/>
            <w:placeholder>
              <w:docPart w:val="1E7F8C49AB7C4E3EADE953186DFE6527"/>
            </w:placeholder>
            <w:showingPlcHdr/>
            <w:comboBox>
              <w:listItem w:displayText="nie (0)" w:value="nie (0)"/>
              <w:listItem w:displayText="áno (1)" w:value="áno (1)"/>
            </w:comboBox>
          </w:sdtPr>
          <w:sdtContent>
            <w:customXmlInsRangeEnd w:id="145"/>
            <w:tc>
              <w:tcPr>
                <w:tcW w:w="2820" w:type="dxa"/>
                <w:gridSpan w:val="5"/>
                <w:shd w:val="clear" w:color="auto" w:fill="auto"/>
                <w:vAlign w:val="center"/>
                <w:tcPrChange w:id="146" w:author="Zuzana Hušeková" w:date="2018-06-28T11:28:00Z">
                  <w:tcPr>
                    <w:tcW w:w="2843" w:type="dxa"/>
                    <w:gridSpan w:val="5"/>
                    <w:shd w:val="clear" w:color="auto" w:fill="auto"/>
                    <w:vAlign w:val="center"/>
                  </w:tcPr>
                </w:tcPrChange>
              </w:tcPr>
              <w:p w14:paraId="3553FABA" w14:textId="75B9A618" w:rsidR="0080693F" w:rsidRPr="00F45858" w:rsidRDefault="0080693F" w:rsidP="009D3E7B">
                <w:pPr>
                  <w:jc w:val="center"/>
                  <w:rPr>
                    <w:rFonts w:ascii="Arial" w:hAnsi="Arial" w:cs="Arial"/>
                    <w:b/>
                    <w:sz w:val="19"/>
                    <w:szCs w:val="19"/>
                  </w:rPr>
                </w:pPr>
                <w:ins w:id="147" w:author="Zuzana Hušeková" w:date="2018-06-28T11:28:00Z">
                  <w:r w:rsidRPr="0037278C">
                    <w:rPr>
                      <w:rStyle w:val="Zstupntext"/>
                    </w:rPr>
                    <w:t>Vyberte položku.</w:t>
                  </w:r>
                </w:ins>
              </w:p>
            </w:tc>
            <w:customXmlInsRangeStart w:id="148" w:author="Zuzana Hušeková" w:date="2018-06-28T11:28:00Z"/>
          </w:sdtContent>
        </w:sdt>
        <w:customXmlInsRangeEnd w:id="148"/>
        <w:tc>
          <w:tcPr>
            <w:tcW w:w="2816" w:type="dxa"/>
            <w:gridSpan w:val="2"/>
            <w:shd w:val="clear" w:color="auto" w:fill="auto"/>
            <w:vAlign w:val="center"/>
            <w:tcPrChange w:id="149" w:author="Zuzana Hušeková" w:date="2018-06-28T11:28:00Z">
              <w:tcPr>
                <w:tcW w:w="2843" w:type="dxa"/>
                <w:gridSpan w:val="3"/>
                <w:shd w:val="clear" w:color="auto" w:fill="auto"/>
                <w:vAlign w:val="center"/>
              </w:tcPr>
            </w:tcPrChange>
          </w:tcPr>
          <w:p w14:paraId="1D943915" w14:textId="0703BC1B" w:rsidR="0080693F" w:rsidRPr="00F45858" w:rsidRDefault="0080693F" w:rsidP="009D3E7B">
            <w:pPr>
              <w:jc w:val="center"/>
              <w:rPr>
                <w:rFonts w:ascii="Arial" w:hAnsi="Arial" w:cs="Arial"/>
                <w:b/>
                <w:sz w:val="19"/>
                <w:szCs w:val="19"/>
              </w:rPr>
            </w:pPr>
          </w:p>
        </w:tc>
      </w:tr>
      <w:tr w:rsidR="00F665A0" w:rsidRPr="0059399A" w14:paraId="5A3A2F87" w14:textId="77777777" w:rsidTr="0080693F">
        <w:trPr>
          <w:gridAfter w:val="2"/>
          <w:wAfter w:w="71" w:type="dxa"/>
          <w:jc w:val="center"/>
          <w:trPrChange w:id="150" w:author="Zuzana Hušeková" w:date="2018-06-28T11:28:00Z">
            <w:trPr>
              <w:gridAfter w:val="2"/>
              <w:wAfter w:w="72" w:type="dxa"/>
              <w:jc w:val="center"/>
            </w:trPr>
          </w:trPrChange>
        </w:trPr>
        <w:tc>
          <w:tcPr>
            <w:tcW w:w="555" w:type="dxa"/>
            <w:shd w:val="clear" w:color="auto" w:fill="B2A1C7" w:themeFill="accent4" w:themeFillTint="99"/>
            <w:vAlign w:val="center"/>
            <w:tcPrChange w:id="151" w:author="Zuzana Hušeková" w:date="2018-06-28T11:28:00Z">
              <w:tcPr>
                <w:tcW w:w="556" w:type="dxa"/>
                <w:shd w:val="clear" w:color="auto" w:fill="B2A1C7" w:themeFill="accent4" w:themeFillTint="99"/>
                <w:vAlign w:val="center"/>
              </w:tcPr>
            </w:tcPrChange>
          </w:tcPr>
          <w:p w14:paraId="79252BFA"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03" w:type="dxa"/>
            <w:gridSpan w:val="3"/>
            <w:shd w:val="clear" w:color="auto" w:fill="B2A1C7" w:themeFill="accent4" w:themeFillTint="99"/>
            <w:vAlign w:val="center"/>
            <w:tcPrChange w:id="152" w:author="Zuzana Hušeková" w:date="2018-06-28T11:28:00Z">
              <w:tcPr>
                <w:tcW w:w="1908" w:type="dxa"/>
                <w:gridSpan w:val="4"/>
                <w:shd w:val="clear" w:color="auto" w:fill="B2A1C7" w:themeFill="accent4" w:themeFillTint="99"/>
                <w:vAlign w:val="center"/>
              </w:tcPr>
            </w:tcPrChange>
          </w:tcPr>
          <w:p w14:paraId="22150CBC" w14:textId="47A32408"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82" w:type="dxa"/>
            <w:gridSpan w:val="5"/>
            <w:shd w:val="clear" w:color="auto" w:fill="B2A1C7" w:themeFill="accent4" w:themeFillTint="99"/>
            <w:vAlign w:val="center"/>
            <w:tcPrChange w:id="153" w:author="Zuzana Hušeková" w:date="2018-06-28T11:28:00Z">
              <w:tcPr>
                <w:tcW w:w="1525" w:type="dxa"/>
                <w:gridSpan w:val="7"/>
                <w:shd w:val="clear" w:color="auto" w:fill="B2A1C7" w:themeFill="accent4" w:themeFillTint="99"/>
                <w:vAlign w:val="center"/>
              </w:tcPr>
            </w:tcPrChange>
          </w:tcPr>
          <w:p w14:paraId="1C9645F7" w14:textId="60D48CAE"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36" w:type="dxa"/>
            <w:gridSpan w:val="7"/>
            <w:shd w:val="clear" w:color="auto" w:fill="B2A1C7" w:themeFill="accent4" w:themeFillTint="99"/>
            <w:vAlign w:val="center"/>
            <w:tcPrChange w:id="154" w:author="Zuzana Hušeková" w:date="2018-06-28T11:28:00Z">
              <w:tcPr>
                <w:tcW w:w="5686" w:type="dxa"/>
                <w:gridSpan w:val="8"/>
                <w:shd w:val="clear" w:color="auto" w:fill="B2A1C7" w:themeFill="accent4" w:themeFillTint="99"/>
                <w:vAlign w:val="center"/>
              </w:tcPr>
            </w:tcPrChange>
          </w:tcPr>
          <w:p w14:paraId="108BB20C" w14:textId="6D9CC4F6"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0883023B" w14:textId="77777777" w:rsidTr="0080693F">
        <w:tblPrEx>
          <w:tblCellMar>
            <w:left w:w="70" w:type="dxa"/>
            <w:right w:w="70" w:type="dxa"/>
          </w:tblCellMar>
          <w:tblLook w:val="0000" w:firstRow="0" w:lastRow="0" w:firstColumn="0" w:lastColumn="0" w:noHBand="0" w:noVBand="0"/>
          <w:tblPrExChange w:id="155" w:author="Zuzana Hušeková" w:date="2018-06-28T11:28:00Z">
            <w:tblPrEx>
              <w:tblCellMar>
                <w:left w:w="70" w:type="dxa"/>
                <w:right w:w="70" w:type="dxa"/>
              </w:tblCellMar>
              <w:tblLook w:val="0000" w:firstRow="0" w:lastRow="0" w:firstColumn="0" w:lastColumn="0" w:noHBand="0" w:noVBand="0"/>
            </w:tblPrEx>
          </w:tblPrExChange>
        </w:tblPrEx>
        <w:trPr>
          <w:gridAfter w:val="2"/>
          <w:wAfter w:w="71" w:type="dxa"/>
          <w:trHeight w:val="720"/>
          <w:jc w:val="center"/>
          <w:trPrChange w:id="156" w:author="Zuzana Hušeková" w:date="2018-06-28T11:28:00Z">
            <w:trPr>
              <w:gridAfter w:val="2"/>
              <w:wAfter w:w="72" w:type="dxa"/>
              <w:trHeight w:val="720"/>
              <w:jc w:val="center"/>
            </w:trPr>
          </w:trPrChange>
        </w:trPr>
        <w:tc>
          <w:tcPr>
            <w:tcW w:w="555" w:type="dxa"/>
            <w:vAlign w:val="center"/>
            <w:tcPrChange w:id="157" w:author="Zuzana Hušeková" w:date="2018-06-28T11:28:00Z">
              <w:tcPr>
                <w:tcW w:w="556" w:type="dxa"/>
                <w:vAlign w:val="center"/>
              </w:tcPr>
            </w:tcPrChange>
          </w:tcPr>
          <w:p w14:paraId="053E3E97"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4.2</w:t>
            </w:r>
          </w:p>
        </w:tc>
        <w:tc>
          <w:tcPr>
            <w:tcW w:w="1903" w:type="dxa"/>
            <w:gridSpan w:val="3"/>
            <w:vAlign w:val="center"/>
            <w:tcPrChange w:id="158" w:author="Zuzana Hušeková" w:date="2018-06-28T11:28:00Z">
              <w:tcPr>
                <w:tcW w:w="1908" w:type="dxa"/>
                <w:gridSpan w:val="4"/>
                <w:vAlign w:val="center"/>
              </w:tcPr>
            </w:tcPrChange>
          </w:tcPr>
          <w:p w14:paraId="3FF3D397" w14:textId="77777777" w:rsidR="00F665A0" w:rsidRPr="0059399A" w:rsidRDefault="00F665A0" w:rsidP="009D3E7B">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82" w:type="dxa"/>
                <w:gridSpan w:val="5"/>
                <w:vAlign w:val="center"/>
                <w:tcPrChange w:id="159" w:author="Zuzana Hušeková" w:date="2018-06-28T11:28:00Z">
                  <w:tcPr>
                    <w:tcW w:w="1525" w:type="dxa"/>
                    <w:gridSpan w:val="7"/>
                    <w:vAlign w:val="center"/>
                  </w:tcPr>
                </w:tcPrChange>
              </w:tcPr>
              <w:p w14:paraId="08090C32" w14:textId="77777777" w:rsidR="00F665A0" w:rsidRPr="0059399A" w:rsidRDefault="00F665A0" w:rsidP="009D3E7B">
                <w:pPr>
                  <w:jc w:val="center"/>
                  <w:rPr>
                    <w:rFonts w:ascii="Arial" w:hAnsi="Arial" w:cs="Arial"/>
                    <w:sz w:val="19"/>
                    <w:szCs w:val="19"/>
                  </w:rPr>
                </w:pPr>
                <w:r>
                  <w:rPr>
                    <w:rFonts w:ascii="Arial" w:hAnsi="Arial" w:cs="Arial"/>
                    <w:sz w:val="19"/>
                    <w:szCs w:val="19"/>
                  </w:rPr>
                  <w:t>Finančná a ekonomická stránka projektu</w:t>
                </w:r>
              </w:p>
            </w:tc>
          </w:sdtContent>
        </w:sdt>
        <w:tc>
          <w:tcPr>
            <w:tcW w:w="5636" w:type="dxa"/>
            <w:gridSpan w:val="7"/>
            <w:vAlign w:val="center"/>
            <w:tcPrChange w:id="160" w:author="Zuzana Hušeková" w:date="2018-06-28T11:28:00Z">
              <w:tcPr>
                <w:tcW w:w="5686" w:type="dxa"/>
                <w:gridSpan w:val="8"/>
                <w:vAlign w:val="center"/>
              </w:tcPr>
            </w:tcPrChange>
          </w:tcPr>
          <w:p w14:paraId="3D4E864D" w14:textId="77777777" w:rsidR="00F665A0" w:rsidRPr="0059399A" w:rsidRDefault="00F665A0" w:rsidP="009D3E7B">
            <w:pPr>
              <w:jc w:val="center"/>
              <w:rPr>
                <w:rFonts w:ascii="Arial" w:hAnsi="Arial" w:cs="Arial"/>
                <w:sz w:val="19"/>
                <w:szCs w:val="19"/>
              </w:rPr>
            </w:pPr>
            <w:bookmarkStart w:id="161" w:name="_GoBack"/>
            <w:bookmarkEnd w:id="161"/>
          </w:p>
        </w:tc>
      </w:tr>
      <w:tr w:rsidR="00F665A0" w:rsidRPr="0059399A" w14:paraId="4C3E1829" w14:textId="77777777" w:rsidTr="0080693F">
        <w:trPr>
          <w:gridAfter w:val="1"/>
          <w:wAfter w:w="52" w:type="dxa"/>
          <w:jc w:val="center"/>
          <w:trPrChange w:id="162" w:author="Zuzana Hušeková" w:date="2018-06-28T11:28:00Z">
            <w:trPr>
              <w:gridAfter w:val="1"/>
              <w:wAfter w:w="53" w:type="dxa"/>
              <w:jc w:val="center"/>
            </w:trPr>
          </w:trPrChange>
        </w:trPr>
        <w:tc>
          <w:tcPr>
            <w:tcW w:w="9695" w:type="dxa"/>
            <w:gridSpan w:val="17"/>
            <w:shd w:val="clear" w:color="auto" w:fill="B2A1C7" w:themeFill="accent4" w:themeFillTint="99"/>
            <w:tcPrChange w:id="163" w:author="Zuzana Hušeková" w:date="2018-06-28T11:28:00Z">
              <w:tcPr>
                <w:tcW w:w="9694" w:type="dxa"/>
                <w:gridSpan w:val="21"/>
                <w:shd w:val="clear" w:color="auto" w:fill="B2A1C7" w:themeFill="accent4" w:themeFillTint="99"/>
              </w:tcPr>
            </w:tcPrChange>
          </w:tcPr>
          <w:p w14:paraId="4CF0C839" w14:textId="201F09A4" w:rsidR="00F665A0" w:rsidRPr="0059399A" w:rsidRDefault="00F97CC1" w:rsidP="009D3E7B">
            <w:pPr>
              <w:rPr>
                <w:rFonts w:ascii="Arial" w:hAnsi="Arial" w:cs="Arial"/>
                <w:sz w:val="19"/>
                <w:szCs w:val="19"/>
              </w:rPr>
            </w:pPr>
            <w:r>
              <w:rPr>
                <w:rFonts w:ascii="Arial" w:hAnsi="Arial" w:cs="Arial"/>
                <w:b/>
                <w:sz w:val="19"/>
                <w:szCs w:val="19"/>
              </w:rPr>
              <w:t>Komentár/poznámky</w:t>
            </w:r>
            <w:r w:rsidR="00F665A0" w:rsidRPr="0059399A">
              <w:rPr>
                <w:rStyle w:val="Odkaznapoznmkupodiarou"/>
                <w:rFonts w:ascii="Arial" w:hAnsi="Arial" w:cs="Arial"/>
                <w:b/>
                <w:sz w:val="19"/>
                <w:szCs w:val="19"/>
              </w:rPr>
              <w:footnoteReference w:id="23"/>
            </w:r>
            <w:r w:rsidR="00F665A0" w:rsidRPr="0059399A">
              <w:rPr>
                <w:rFonts w:ascii="Arial" w:hAnsi="Arial" w:cs="Arial"/>
                <w:b/>
                <w:sz w:val="19"/>
                <w:szCs w:val="19"/>
              </w:rPr>
              <w:t>:</w:t>
            </w:r>
          </w:p>
        </w:tc>
      </w:tr>
      <w:tr w:rsidR="00F665A0" w:rsidRPr="0059399A" w14:paraId="5EE5DFD9" w14:textId="77777777" w:rsidTr="0080693F">
        <w:trPr>
          <w:gridAfter w:val="1"/>
          <w:wAfter w:w="52" w:type="dxa"/>
          <w:trHeight w:val="1492"/>
          <w:jc w:val="center"/>
          <w:trPrChange w:id="164" w:author="Zuzana Hušeková" w:date="2018-06-28T11:28:00Z">
            <w:trPr>
              <w:gridAfter w:val="1"/>
              <w:wAfter w:w="53" w:type="dxa"/>
              <w:trHeight w:val="1492"/>
              <w:jc w:val="center"/>
            </w:trPr>
          </w:trPrChange>
        </w:trPr>
        <w:tc>
          <w:tcPr>
            <w:tcW w:w="9695" w:type="dxa"/>
            <w:gridSpan w:val="17"/>
            <w:tcPrChange w:id="165" w:author="Zuzana Hušeková" w:date="2018-06-28T11:28:00Z">
              <w:tcPr>
                <w:tcW w:w="9694" w:type="dxa"/>
                <w:gridSpan w:val="21"/>
              </w:tcPr>
            </w:tcPrChange>
          </w:tcPr>
          <w:p w14:paraId="0531B47D" w14:textId="77777777" w:rsidR="00F665A0" w:rsidRPr="0059399A" w:rsidRDefault="00F665A0" w:rsidP="009D3E7B">
            <w:pPr>
              <w:rPr>
                <w:rFonts w:ascii="Arial" w:hAnsi="Arial" w:cs="Arial"/>
                <w:sz w:val="19"/>
                <w:szCs w:val="19"/>
              </w:rPr>
            </w:pPr>
          </w:p>
        </w:tc>
      </w:tr>
      <w:tr w:rsidR="00F665A0" w:rsidRPr="0059399A" w14:paraId="3D7FB0C6" w14:textId="77777777" w:rsidTr="0080693F">
        <w:trPr>
          <w:gridAfter w:val="1"/>
          <w:wAfter w:w="52" w:type="dxa"/>
          <w:jc w:val="center"/>
          <w:trPrChange w:id="166" w:author="Zuzana Hušeková" w:date="2018-06-28T11:28:00Z">
            <w:trPr>
              <w:gridAfter w:val="1"/>
              <w:wAfter w:w="53" w:type="dxa"/>
              <w:jc w:val="center"/>
            </w:trPr>
          </w:trPrChange>
        </w:trPr>
        <w:tc>
          <w:tcPr>
            <w:tcW w:w="3751" w:type="dxa"/>
            <w:gridSpan w:val="8"/>
            <w:shd w:val="clear" w:color="auto" w:fill="B2A1C7" w:themeFill="accent4" w:themeFillTint="99"/>
            <w:tcPrChange w:id="167" w:author="Zuzana Hušeková" w:date="2018-06-28T11:28:00Z">
              <w:tcPr>
                <w:tcW w:w="3700" w:type="dxa"/>
                <w:gridSpan w:val="10"/>
                <w:shd w:val="clear" w:color="auto" w:fill="B2A1C7" w:themeFill="accent4" w:themeFillTint="99"/>
              </w:tcPr>
            </w:tcPrChange>
          </w:tcPr>
          <w:p w14:paraId="6CACC79D" w14:textId="237CA5B6" w:rsidR="00F665A0" w:rsidRPr="0059399A" w:rsidRDefault="009D496B"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00F665A0" w:rsidRPr="00EA2C9A">
              <w:rPr>
                <w:rFonts w:ascii="Arial" w:hAnsi="Arial" w:cs="Arial"/>
                <w:sz w:val="19"/>
                <w:szCs w:val="19"/>
                <w:vertAlign w:val="superscript"/>
              </w:rPr>
              <w:footnoteReference w:id="24"/>
            </w:r>
            <w:r w:rsidR="00F665A0" w:rsidRPr="0059399A">
              <w:rPr>
                <w:rFonts w:ascii="Arial" w:hAnsi="Arial" w:cs="Arial"/>
                <w:sz w:val="19"/>
                <w:szCs w:val="19"/>
              </w:rPr>
              <w:t>:</w:t>
            </w:r>
          </w:p>
        </w:tc>
        <w:tc>
          <w:tcPr>
            <w:tcW w:w="5944" w:type="dxa"/>
            <w:gridSpan w:val="9"/>
            <w:shd w:val="clear" w:color="auto" w:fill="FFFFFF" w:themeFill="background1"/>
            <w:tcPrChange w:id="168" w:author="Zuzana Hušeková" w:date="2018-06-28T11:28:00Z">
              <w:tcPr>
                <w:tcW w:w="5994" w:type="dxa"/>
                <w:gridSpan w:val="11"/>
                <w:shd w:val="clear" w:color="auto" w:fill="FFFFFF" w:themeFill="background1"/>
              </w:tcPr>
            </w:tcPrChange>
          </w:tcPr>
          <w:p w14:paraId="3B72C86C" w14:textId="77777777" w:rsidR="00F665A0" w:rsidRPr="0059399A" w:rsidRDefault="00F665A0" w:rsidP="009D3E7B">
            <w:pPr>
              <w:rPr>
                <w:rFonts w:ascii="Arial" w:hAnsi="Arial" w:cs="Arial"/>
                <w:sz w:val="19"/>
                <w:szCs w:val="19"/>
              </w:rPr>
            </w:pPr>
          </w:p>
        </w:tc>
      </w:tr>
      <w:tr w:rsidR="00F665A0" w:rsidRPr="0059399A" w14:paraId="157A482A" w14:textId="77777777" w:rsidTr="0080693F">
        <w:trPr>
          <w:gridAfter w:val="1"/>
          <w:wAfter w:w="52" w:type="dxa"/>
          <w:jc w:val="center"/>
          <w:trPrChange w:id="169" w:author="Zuzana Hušeková" w:date="2018-06-28T11:28:00Z">
            <w:trPr>
              <w:gridAfter w:val="1"/>
              <w:wAfter w:w="53" w:type="dxa"/>
              <w:jc w:val="center"/>
            </w:trPr>
          </w:trPrChange>
        </w:trPr>
        <w:tc>
          <w:tcPr>
            <w:tcW w:w="3751" w:type="dxa"/>
            <w:gridSpan w:val="8"/>
            <w:shd w:val="clear" w:color="auto" w:fill="B2A1C7" w:themeFill="accent4" w:themeFillTint="99"/>
            <w:tcPrChange w:id="170" w:author="Zuzana Hušeková" w:date="2018-06-28T11:28:00Z">
              <w:tcPr>
                <w:tcW w:w="3700" w:type="dxa"/>
                <w:gridSpan w:val="10"/>
                <w:shd w:val="clear" w:color="auto" w:fill="B2A1C7" w:themeFill="accent4" w:themeFillTint="99"/>
              </w:tcPr>
            </w:tcPrChange>
          </w:tcPr>
          <w:p w14:paraId="66AD7817" w14:textId="77777777" w:rsidR="00F665A0" w:rsidRPr="0059399A" w:rsidRDefault="00F665A0" w:rsidP="009D3E7B">
            <w:pPr>
              <w:rPr>
                <w:rFonts w:ascii="Arial" w:hAnsi="Arial" w:cs="Arial"/>
                <w:sz w:val="19"/>
                <w:szCs w:val="19"/>
              </w:rPr>
            </w:pPr>
            <w:r w:rsidRPr="0059399A">
              <w:rPr>
                <w:rFonts w:ascii="Arial" w:hAnsi="Arial" w:cs="Arial"/>
                <w:sz w:val="19"/>
                <w:szCs w:val="19"/>
              </w:rPr>
              <w:t>Dátum:</w:t>
            </w:r>
          </w:p>
        </w:tc>
        <w:tc>
          <w:tcPr>
            <w:tcW w:w="5944" w:type="dxa"/>
            <w:gridSpan w:val="9"/>
            <w:shd w:val="clear" w:color="auto" w:fill="FFFFFF" w:themeFill="background1"/>
            <w:tcPrChange w:id="171" w:author="Zuzana Hušeková" w:date="2018-06-28T11:28:00Z">
              <w:tcPr>
                <w:tcW w:w="5994" w:type="dxa"/>
                <w:gridSpan w:val="11"/>
                <w:shd w:val="clear" w:color="auto" w:fill="FFFFFF" w:themeFill="background1"/>
              </w:tcPr>
            </w:tcPrChange>
          </w:tcPr>
          <w:p w14:paraId="27E4F43B" w14:textId="77777777" w:rsidR="00F665A0" w:rsidRPr="0059399A" w:rsidRDefault="00F665A0" w:rsidP="009D3E7B">
            <w:pPr>
              <w:rPr>
                <w:rFonts w:ascii="Arial" w:hAnsi="Arial" w:cs="Arial"/>
                <w:sz w:val="19"/>
                <w:szCs w:val="19"/>
              </w:rPr>
            </w:pPr>
          </w:p>
        </w:tc>
      </w:tr>
      <w:tr w:rsidR="00F665A0" w:rsidRPr="0059399A" w14:paraId="23B6C27C" w14:textId="77777777" w:rsidTr="0080693F">
        <w:trPr>
          <w:gridAfter w:val="1"/>
          <w:wAfter w:w="52" w:type="dxa"/>
          <w:jc w:val="center"/>
          <w:trPrChange w:id="172" w:author="Zuzana Hušeková" w:date="2018-06-28T11:28:00Z">
            <w:trPr>
              <w:gridAfter w:val="1"/>
              <w:wAfter w:w="53" w:type="dxa"/>
              <w:jc w:val="center"/>
            </w:trPr>
          </w:trPrChange>
        </w:trPr>
        <w:tc>
          <w:tcPr>
            <w:tcW w:w="3751" w:type="dxa"/>
            <w:gridSpan w:val="8"/>
            <w:tcBorders>
              <w:bottom w:val="single" w:sz="4" w:space="0" w:color="auto"/>
            </w:tcBorders>
            <w:shd w:val="clear" w:color="auto" w:fill="B2A1C7" w:themeFill="accent4" w:themeFillTint="99"/>
            <w:tcPrChange w:id="173" w:author="Zuzana Hušeková" w:date="2018-06-28T11:28:00Z">
              <w:tcPr>
                <w:tcW w:w="3700" w:type="dxa"/>
                <w:gridSpan w:val="10"/>
                <w:tcBorders>
                  <w:bottom w:val="single" w:sz="4" w:space="0" w:color="auto"/>
                </w:tcBorders>
                <w:shd w:val="clear" w:color="auto" w:fill="B2A1C7" w:themeFill="accent4" w:themeFillTint="99"/>
              </w:tcPr>
            </w:tcPrChange>
          </w:tcPr>
          <w:p w14:paraId="0F2F26BD" w14:textId="77777777" w:rsidR="00F665A0" w:rsidRPr="0059399A" w:rsidRDefault="00F665A0" w:rsidP="009D3E7B">
            <w:pPr>
              <w:rPr>
                <w:rFonts w:ascii="Arial" w:hAnsi="Arial" w:cs="Arial"/>
                <w:sz w:val="19"/>
                <w:szCs w:val="19"/>
              </w:rPr>
            </w:pPr>
            <w:r w:rsidRPr="0059399A">
              <w:rPr>
                <w:rFonts w:ascii="Arial" w:hAnsi="Arial" w:cs="Arial"/>
                <w:sz w:val="19"/>
                <w:szCs w:val="19"/>
              </w:rPr>
              <w:t>Podpis:</w:t>
            </w:r>
          </w:p>
        </w:tc>
        <w:tc>
          <w:tcPr>
            <w:tcW w:w="5944" w:type="dxa"/>
            <w:gridSpan w:val="9"/>
            <w:tcBorders>
              <w:bottom w:val="single" w:sz="4" w:space="0" w:color="auto"/>
            </w:tcBorders>
            <w:shd w:val="clear" w:color="auto" w:fill="FFFFFF" w:themeFill="background1"/>
            <w:tcPrChange w:id="174" w:author="Zuzana Hušeková" w:date="2018-06-28T11:28:00Z">
              <w:tcPr>
                <w:tcW w:w="5994" w:type="dxa"/>
                <w:gridSpan w:val="11"/>
                <w:tcBorders>
                  <w:bottom w:val="single" w:sz="4" w:space="0" w:color="auto"/>
                </w:tcBorders>
                <w:shd w:val="clear" w:color="auto" w:fill="FFFFFF" w:themeFill="background1"/>
              </w:tcPr>
            </w:tcPrChange>
          </w:tcPr>
          <w:p w14:paraId="1EEDCBF9" w14:textId="77777777" w:rsidR="00F665A0" w:rsidRPr="0059399A" w:rsidRDefault="00F665A0" w:rsidP="009D3E7B">
            <w:pPr>
              <w:rPr>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F1EA8" w14:textId="77777777" w:rsidR="00D80B9F" w:rsidRDefault="00D80B9F" w:rsidP="00F45858">
      <w:pPr>
        <w:spacing w:after="0" w:line="240" w:lineRule="auto"/>
      </w:pPr>
      <w:r>
        <w:separator/>
      </w:r>
    </w:p>
  </w:endnote>
  <w:endnote w:type="continuationSeparator" w:id="0">
    <w:p w14:paraId="42973900" w14:textId="77777777" w:rsidR="00D80B9F" w:rsidRDefault="00D80B9F"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80693F">
          <w:rPr>
            <w:noProof/>
          </w:rPr>
          <w:t>7</w:t>
        </w:r>
        <w:r>
          <w:fldChar w:fldCharType="end"/>
        </w:r>
      </w:p>
    </w:sdtContent>
  </w:sdt>
  <w:p w14:paraId="6A516C5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09467D3B" w:rsidR="008B0330" w:rsidRPr="00772B0F" w:rsidRDefault="00772B0F" w:rsidP="00772B0F">
    <w:pPr>
      <w:pStyle w:val="Pta"/>
      <w:jc w:val="center"/>
    </w:pPr>
    <w:r>
      <w:rPr>
        <w:i/>
        <w:sz w:val="20"/>
        <w:szCs w:val="20"/>
      </w:rPr>
      <w:t xml:space="preserve">Platnosť: </w:t>
    </w:r>
    <w:del w:id="175" w:author="Zuzana Hušeková" w:date="2018-06-28T11:12:00Z">
      <w:r w:rsidR="00670D01" w:rsidDel="00642950">
        <w:rPr>
          <w:i/>
          <w:sz w:val="20"/>
          <w:szCs w:val="20"/>
        </w:rPr>
        <w:delText>06</w:delText>
      </w:r>
    </w:del>
    <w:ins w:id="176" w:author="Zuzana Hušeková" w:date="2018-06-28T11:12:00Z">
      <w:r w:rsidR="00642950">
        <w:rPr>
          <w:i/>
          <w:sz w:val="20"/>
          <w:szCs w:val="20"/>
        </w:rPr>
        <w:t>28</w:t>
      </w:r>
    </w:ins>
    <w:r>
      <w:rPr>
        <w:i/>
        <w:sz w:val="20"/>
        <w:szCs w:val="20"/>
      </w:rPr>
      <w:t>.</w:t>
    </w:r>
    <w:del w:id="177" w:author="Zuzana Hušeková" w:date="2018-06-28T11:12:00Z">
      <w:r w:rsidR="00670D01" w:rsidDel="00642950">
        <w:rPr>
          <w:i/>
          <w:sz w:val="20"/>
          <w:szCs w:val="20"/>
        </w:rPr>
        <w:delText>11</w:delText>
      </w:r>
    </w:del>
    <w:ins w:id="178" w:author="Zuzana Hušeková" w:date="2018-06-28T11:12:00Z">
      <w:r w:rsidR="00642950">
        <w:rPr>
          <w:i/>
          <w:sz w:val="20"/>
          <w:szCs w:val="20"/>
        </w:rPr>
        <w:t>06</w:t>
      </w:r>
    </w:ins>
    <w:r>
      <w:rPr>
        <w:i/>
        <w:sz w:val="20"/>
        <w:szCs w:val="20"/>
      </w:rPr>
      <w:t>.</w:t>
    </w:r>
    <w:del w:id="179" w:author="Zuzana Hušeková" w:date="2018-06-28T11:12:00Z">
      <w:r w:rsidR="000C1E97" w:rsidDel="00642950">
        <w:rPr>
          <w:i/>
          <w:sz w:val="20"/>
          <w:szCs w:val="20"/>
        </w:rPr>
        <w:delText>2017</w:delText>
      </w:r>
    </w:del>
    <w:ins w:id="180" w:author="Zuzana Hušeková" w:date="2018-06-28T11:12:00Z">
      <w:r w:rsidR="00642950">
        <w:rPr>
          <w:i/>
          <w:sz w:val="20"/>
          <w:szCs w:val="20"/>
        </w:rPr>
        <w:t>201</w:t>
      </w:r>
      <w:r w:rsidR="00642950">
        <w:rPr>
          <w:i/>
          <w:sz w:val="20"/>
          <w:szCs w:val="20"/>
        </w:rPr>
        <w:t>8</w:t>
      </w:r>
    </w:ins>
    <w:r>
      <w:rPr>
        <w:i/>
        <w:sz w:val="20"/>
        <w:szCs w:val="20"/>
      </w:rPr>
      <w:t xml:space="preserve">, účinnosť: </w:t>
    </w:r>
    <w:del w:id="181" w:author="Zuzana Hušeková" w:date="2018-06-28T11:12:00Z">
      <w:r w:rsidR="00670D01" w:rsidDel="00642950">
        <w:rPr>
          <w:i/>
          <w:sz w:val="20"/>
          <w:szCs w:val="20"/>
        </w:rPr>
        <w:delText>06</w:delText>
      </w:r>
    </w:del>
    <w:ins w:id="182" w:author="Zuzana Hušeková" w:date="2018-06-28T11:12:00Z">
      <w:r w:rsidR="00642950">
        <w:rPr>
          <w:i/>
          <w:sz w:val="20"/>
          <w:szCs w:val="20"/>
        </w:rPr>
        <w:t>28</w:t>
      </w:r>
    </w:ins>
    <w:r w:rsidR="00EA2C9A">
      <w:rPr>
        <w:i/>
        <w:sz w:val="20"/>
        <w:szCs w:val="20"/>
      </w:rPr>
      <w:t>.</w:t>
    </w:r>
    <w:del w:id="183" w:author="Zuzana Hušeková" w:date="2018-06-28T11:13:00Z">
      <w:r w:rsidR="00670D01" w:rsidDel="00642950">
        <w:rPr>
          <w:i/>
          <w:sz w:val="20"/>
          <w:szCs w:val="20"/>
        </w:rPr>
        <w:delText>11</w:delText>
      </w:r>
    </w:del>
    <w:ins w:id="184" w:author="Zuzana Hušeková" w:date="2018-06-28T11:13:00Z">
      <w:r w:rsidR="00642950">
        <w:rPr>
          <w:i/>
          <w:sz w:val="20"/>
          <w:szCs w:val="20"/>
        </w:rPr>
        <w:t>06</w:t>
      </w:r>
    </w:ins>
    <w:r w:rsidR="00EA2C9A">
      <w:rPr>
        <w:i/>
        <w:sz w:val="20"/>
        <w:szCs w:val="20"/>
      </w:rPr>
      <w:t>.</w:t>
    </w:r>
    <w:del w:id="185" w:author="Zuzana Hušeková" w:date="2018-06-28T11:13:00Z">
      <w:r w:rsidR="000C1E97" w:rsidDel="00642950">
        <w:rPr>
          <w:i/>
          <w:sz w:val="20"/>
          <w:szCs w:val="20"/>
        </w:rPr>
        <w:delText>2017</w:delText>
      </w:r>
    </w:del>
    <w:ins w:id="186" w:author="Zuzana Hušeková" w:date="2018-06-28T11:13:00Z">
      <w:r w:rsidR="00642950">
        <w:rPr>
          <w:i/>
          <w:sz w:val="20"/>
          <w:szCs w:val="20"/>
        </w:rPr>
        <w:t>2018</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33A36" w14:textId="77777777" w:rsidR="00D80B9F" w:rsidRDefault="00D80B9F" w:rsidP="00F45858">
      <w:pPr>
        <w:spacing w:after="0" w:line="240" w:lineRule="auto"/>
      </w:pPr>
      <w:r>
        <w:separator/>
      </w:r>
    </w:p>
  </w:footnote>
  <w:footnote w:type="continuationSeparator" w:id="0">
    <w:p w14:paraId="0EE05047" w14:textId="77777777" w:rsidR="00D80B9F" w:rsidRDefault="00D80B9F" w:rsidP="00F45858">
      <w:pPr>
        <w:spacing w:after="0" w:line="240" w:lineRule="auto"/>
      </w:pPr>
      <w:r>
        <w:continuationSeparator/>
      </w:r>
    </w:p>
  </w:footnote>
  <w:footnote w:id="1">
    <w:p w14:paraId="1AC59E32"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77777777"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128EB43E" w14:textId="1C6F89EC"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1A667B">
        <w:t xml:space="preserve"> V prípade relevantnosti je posúdená tiež oprávnenosť výdavkov, zrealizovaných pred predložením ŽoNFP (oprávnenosť sa posudzuje na základe popisu oprávnených výdavkov v ŽoNFP). </w:t>
      </w:r>
    </w:p>
  </w:footnote>
  <w:footnote w:id="12">
    <w:p w14:paraId="5DD0B550" w14:textId="77777777" w:rsidR="00EA2C9A" w:rsidRDefault="00EA2C9A" w:rsidP="00EA2C9A">
      <w:pPr>
        <w:pStyle w:val="Textpoznmkypodiarou"/>
      </w:pPr>
      <w:r>
        <w:rPr>
          <w:rStyle w:val="Odkaznapoznmkupodiarou"/>
        </w:rPr>
        <w:footnoteRef/>
      </w:r>
      <w:r>
        <w:t xml:space="preserve"> Uviesť meno a priezvisko.</w:t>
      </w:r>
    </w:p>
  </w:footnote>
  <w:footnote w:id="13">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08DBAE71" w14:textId="7095AAA8" w:rsidR="00EA2C9A" w:rsidRDefault="00EA2C9A" w:rsidP="00EA2C9A">
      <w:pPr>
        <w:pStyle w:val="Textpoznmkypodiarou"/>
      </w:pPr>
      <w:r>
        <w:rPr>
          <w:rStyle w:val="Odkaznapoznmkupodiarou"/>
        </w:rPr>
        <w:footnoteRef/>
      </w:r>
      <w:r w:rsidR="006B7777">
        <w:t xml:space="preserve">  </w:t>
      </w:r>
      <w:r w:rsidR="006B7777" w:rsidRPr="00154405">
        <w:t xml:space="preserve"> </w:t>
      </w:r>
      <w:r w:rsidR="006B7777" w:rsidRPr="0005646C">
        <w:t xml:space="preserve">Princíp 4 očí </w:t>
      </w:r>
      <w:r w:rsidR="006B7777">
        <w:t xml:space="preserve">musí byť </w:t>
      </w:r>
      <w:r w:rsidR="006B7777" w:rsidRPr="0005646C">
        <w:t xml:space="preserve">zabezpečený </w:t>
      </w:r>
      <w:r w:rsidR="006B7777">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r>
        <w:t>.</w:t>
      </w:r>
    </w:p>
    <w:p w14:paraId="6DFA2717" w14:textId="61B875D9" w:rsidR="006B7777" w:rsidRDefault="006B7777" w:rsidP="00EA2C9A">
      <w:pPr>
        <w:pStyle w:val="Textpoznmkypodiarou"/>
      </w:pPr>
      <w:r>
        <w:rPr>
          <w:rStyle w:val="Odkaznapoznmkupodiarou"/>
        </w:rPr>
        <w:t xml:space="preserve">16 </w:t>
      </w:r>
      <w:r>
        <w:t>Uviesť meno a priezvisko.</w:t>
      </w:r>
    </w:p>
  </w:footnote>
  <w:footnote w:id="15">
    <w:p w14:paraId="7F841771" w14:textId="26812205" w:rsidR="00A569F0" w:rsidRDefault="00A569F0" w:rsidP="00A569F0">
      <w:pPr>
        <w:pStyle w:val="Textpoznmkypodiarou"/>
      </w:pPr>
      <w:r>
        <w:rPr>
          <w:rStyle w:val="Odkaznapoznmkupodiarou"/>
        </w:rPr>
        <w:footnoteRef/>
      </w:r>
      <w:r>
        <w:t xml:space="preserve">  </w:t>
      </w:r>
      <w:r w:rsidRPr="00154405">
        <w:t xml:space="preserve"> </w:t>
      </w:r>
      <w:r>
        <w:t>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89EE843" w14:textId="172C150F" w:rsidR="00642950" w:rsidRPr="0005646C" w:rsidRDefault="00642950" w:rsidP="00F665A0">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t xml:space="preserve"> alebo bodových</w:t>
      </w:r>
      <w:r w:rsidRPr="00A66794">
        <w:t xml:space="preserve"> hodnotiacich kritérií pre posúdenie súladu projektu s HP, RO zaradí takéto kritériá a vyhodnocuje ich v rámci </w:t>
      </w:r>
      <w:r>
        <w:t>spoločného</w:t>
      </w:r>
      <w:r w:rsidRPr="00A66794">
        <w:t xml:space="preserve"> hodnotiaceho hárku. </w:t>
      </w:r>
    </w:p>
  </w:footnote>
  <w:footnote w:id="17">
    <w:p w14:paraId="4341188C" w14:textId="699350D6" w:rsidR="00642950" w:rsidRPr="0005646C" w:rsidRDefault="00642950" w:rsidP="00F665A0">
      <w:pPr>
        <w:pStyle w:val="Textpoznmkypodiarou"/>
        <w:jc w:val="both"/>
      </w:pPr>
      <w:r w:rsidRPr="0005646C">
        <w:rPr>
          <w:rStyle w:val="Odkaznapoznmkupodiarou"/>
        </w:rPr>
        <w:footnoteRef/>
      </w:r>
      <w:r>
        <w:t>Kapitola 2.4.3.2</w:t>
      </w:r>
      <w:r w:rsidRPr="00A66794">
        <w:t xml:space="preserve"> ods. 1 Systému riadenia EŠIF</w:t>
      </w:r>
      <w:r>
        <w:t>.</w:t>
      </w:r>
    </w:p>
  </w:footnote>
  <w:footnote w:id="18">
    <w:p w14:paraId="340EDC44" w14:textId="77777777" w:rsidR="00642950" w:rsidRDefault="00642950" w:rsidP="00642950">
      <w:pPr>
        <w:pStyle w:val="Textpoznmkypodiarou"/>
        <w:jc w:val="both"/>
        <w:rPr>
          <w:ins w:id="4" w:author="Zuzana Hušeková" w:date="2018-06-28T11:20:00Z"/>
        </w:rPr>
      </w:pPr>
      <w:ins w:id="5" w:author="Zuzana Hušeková" w:date="2018-06-28T11:20:00Z">
        <w:r w:rsidRPr="0005646C">
          <w:rPr>
            <w:rStyle w:val="Odkaznapoznmkupodiarou"/>
          </w:rPr>
          <w:footnoteRef/>
        </w:r>
        <w:r w:rsidRPr="0005646C">
          <w:t xml:space="preserve"> </w:t>
        </w:r>
        <w:r>
          <w:t>V prípade, že odborný hodnotiteľ  dospel k  jasnému výsledku posúdenia, vyberie jednu z  možností</w:t>
        </w:r>
      </w:ins>
    </w:p>
    <w:p w14:paraId="3924DB0B" w14:textId="77777777" w:rsidR="00642950" w:rsidRPr="0005646C" w:rsidRDefault="00642950" w:rsidP="00642950">
      <w:pPr>
        <w:pStyle w:val="Textpoznmkypodiarou"/>
        <w:jc w:val="both"/>
        <w:rPr>
          <w:ins w:id="6" w:author="Zuzana Hušeková" w:date="2018-06-28T11:20:00Z"/>
        </w:rPr>
      </w:pPr>
      <w:ins w:id="7" w:author="Zuzana Hušeková" w:date="2018-06-28T11:20: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19">
    <w:p w14:paraId="4F287392" w14:textId="77777777" w:rsidR="00642950" w:rsidRPr="0005646C" w:rsidRDefault="00642950" w:rsidP="00642950">
      <w:pPr>
        <w:pStyle w:val="Textpoznmkypodiarou"/>
        <w:jc w:val="both"/>
        <w:rPr>
          <w:ins w:id="8" w:author="Zuzana Hušeková" w:date="2018-06-28T11:18:00Z"/>
        </w:rPr>
      </w:pPr>
      <w:ins w:id="9" w:author="Zuzana Hušeková" w:date="2018-06-28T11:18:00Z">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ins>
    </w:p>
  </w:footnote>
  <w:footnote w:id="20">
    <w:p w14:paraId="364922E4" w14:textId="77777777" w:rsidR="0080693F" w:rsidRDefault="0080693F" w:rsidP="0080693F">
      <w:pPr>
        <w:pStyle w:val="Textpoznmkypodiarou"/>
        <w:jc w:val="both"/>
        <w:rPr>
          <w:ins w:id="56" w:author="Zuzana Hušeková" w:date="2018-06-28T11:25:00Z"/>
        </w:rPr>
      </w:pPr>
      <w:ins w:id="57" w:author="Zuzana Hušeková" w:date="2018-06-28T11:25:00Z">
        <w:r w:rsidRPr="0005646C">
          <w:rPr>
            <w:rStyle w:val="Odkaznapoznmkupodiarou"/>
          </w:rPr>
          <w:footnoteRef/>
        </w:r>
        <w:r w:rsidRPr="0005646C">
          <w:t xml:space="preserve"> </w:t>
        </w:r>
        <w:r>
          <w:t>V prípade, že odborný hodnotiteľ  dospel k  jasnému výsledku posúdenia, vyberie jednu z  možností</w:t>
        </w:r>
      </w:ins>
    </w:p>
    <w:p w14:paraId="2ECC4E09" w14:textId="77777777" w:rsidR="0080693F" w:rsidRPr="0005646C" w:rsidRDefault="0080693F" w:rsidP="0080693F">
      <w:pPr>
        <w:pStyle w:val="Textpoznmkypodiarou"/>
        <w:jc w:val="both"/>
        <w:rPr>
          <w:ins w:id="58" w:author="Zuzana Hušeková" w:date="2018-06-28T11:25:00Z"/>
        </w:rPr>
      </w:pPr>
      <w:ins w:id="59" w:author="Zuzana Hušeková" w:date="2018-06-28T11:25: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21">
    <w:p w14:paraId="432086D9" w14:textId="77777777" w:rsidR="0080693F" w:rsidRDefault="0080693F" w:rsidP="0080693F">
      <w:pPr>
        <w:pStyle w:val="Textpoznmkypodiarou"/>
        <w:jc w:val="both"/>
        <w:rPr>
          <w:ins w:id="99" w:author="Zuzana Hušeková" w:date="2018-06-28T11:26:00Z"/>
        </w:rPr>
      </w:pPr>
      <w:ins w:id="100" w:author="Zuzana Hušeková" w:date="2018-06-28T11:26:00Z">
        <w:r w:rsidRPr="0005646C">
          <w:rPr>
            <w:rStyle w:val="Odkaznapoznmkupodiarou"/>
          </w:rPr>
          <w:footnoteRef/>
        </w:r>
        <w:r w:rsidRPr="0005646C">
          <w:t xml:space="preserve"> </w:t>
        </w:r>
        <w:r>
          <w:t>V prípade, že odborný hodnotiteľ  dospel k  jasnému výsledku posúdenia, vyberie jednu z  možností</w:t>
        </w:r>
      </w:ins>
    </w:p>
    <w:p w14:paraId="51E204A7" w14:textId="77777777" w:rsidR="0080693F" w:rsidRPr="0005646C" w:rsidRDefault="0080693F" w:rsidP="0080693F">
      <w:pPr>
        <w:pStyle w:val="Textpoznmkypodiarou"/>
        <w:jc w:val="both"/>
        <w:rPr>
          <w:ins w:id="101" w:author="Zuzana Hušeková" w:date="2018-06-28T11:26:00Z"/>
        </w:rPr>
      </w:pPr>
      <w:ins w:id="102" w:author="Zuzana Hušeková" w:date="2018-06-28T11:26: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22">
    <w:p w14:paraId="12DCA534" w14:textId="77777777" w:rsidR="0080693F" w:rsidRDefault="0080693F" w:rsidP="0080693F">
      <w:pPr>
        <w:pStyle w:val="Textpoznmkypodiarou"/>
        <w:jc w:val="both"/>
        <w:rPr>
          <w:ins w:id="136" w:author="Zuzana Hušeková" w:date="2018-06-28T11:27:00Z"/>
        </w:rPr>
      </w:pPr>
      <w:ins w:id="137" w:author="Zuzana Hušeková" w:date="2018-06-28T11:27:00Z">
        <w:r w:rsidRPr="0005646C">
          <w:rPr>
            <w:rStyle w:val="Odkaznapoznmkupodiarou"/>
          </w:rPr>
          <w:footnoteRef/>
        </w:r>
        <w:r w:rsidRPr="0005646C">
          <w:t xml:space="preserve"> </w:t>
        </w:r>
        <w:r>
          <w:t>V prípade, že odborný hodnotiteľ  dospel k  jasnému výsledku posúdenia, vyberie jednu z  možností</w:t>
        </w:r>
      </w:ins>
    </w:p>
    <w:p w14:paraId="35BA6999" w14:textId="77777777" w:rsidR="0080693F" w:rsidRPr="0005646C" w:rsidRDefault="0080693F" w:rsidP="0080693F">
      <w:pPr>
        <w:pStyle w:val="Textpoznmkypodiarou"/>
        <w:jc w:val="both"/>
        <w:rPr>
          <w:ins w:id="138" w:author="Zuzana Hušeková" w:date="2018-06-28T11:27:00Z"/>
        </w:rPr>
      </w:pPr>
      <w:ins w:id="139" w:author="Zuzana Hušeková" w:date="2018-06-28T11:27:00Z">
        <w:r>
          <w:t>zo zoznamu ako svoj výsledok posúdenia hodnotiaceho kritéria. U</w:t>
        </w:r>
        <w:r w:rsidRPr="0005646C">
          <w:t>delenie hodnoty ,,0“ znamená nesplnenie vylučujúceho hodnotiaceho kritéria a teda nesplnenie podmienky poskytnutia príspevku, t.j. nesplnenie kritérií na výber projektov.</w:t>
        </w:r>
      </w:ins>
    </w:p>
  </w:footnote>
  <w:footnote w:id="23">
    <w:p w14:paraId="55BF1045" w14:textId="2CB7D7B6" w:rsidR="00F665A0" w:rsidRPr="0005646C" w:rsidRDefault="00F665A0" w:rsidP="00F665A0">
      <w:pPr>
        <w:pStyle w:val="Textpoznmkypodiarou"/>
        <w:jc w:val="both"/>
      </w:pPr>
      <w:r w:rsidRPr="0005646C">
        <w:rPr>
          <w:rStyle w:val="Odkaznapoznmkupodiarou"/>
        </w:rPr>
        <w:footnoteRef/>
      </w:r>
      <w:r w:rsidR="009D496B">
        <w:t>Uvedené pole s</w:t>
      </w:r>
      <w:r w:rsidR="009D496B" w:rsidRPr="00A66794">
        <w:t xml:space="preserve">lúži najmä na zaznamenanie </w:t>
      </w:r>
      <w:r w:rsidR="009D496B">
        <w:t>individuálneho názoru odborného hodnotiteľa na celkovú kvalitu predloženej Žiadosti o NFP.</w:t>
      </w:r>
    </w:p>
  </w:footnote>
  <w:footnote w:id="24">
    <w:p w14:paraId="4E10FC18" w14:textId="77777777" w:rsidR="00F665A0" w:rsidRDefault="00F665A0" w:rsidP="00F665A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1A667B"/>
    <w:rsid w:val="0036736E"/>
    <w:rsid w:val="00373A4D"/>
    <w:rsid w:val="00400865"/>
    <w:rsid w:val="00413947"/>
    <w:rsid w:val="00421A26"/>
    <w:rsid w:val="00460C07"/>
    <w:rsid w:val="004B6CE7"/>
    <w:rsid w:val="0059399A"/>
    <w:rsid w:val="005F088F"/>
    <w:rsid w:val="00642950"/>
    <w:rsid w:val="00670D01"/>
    <w:rsid w:val="00686D17"/>
    <w:rsid w:val="006A1A68"/>
    <w:rsid w:val="006B138C"/>
    <w:rsid w:val="006B7777"/>
    <w:rsid w:val="007411DF"/>
    <w:rsid w:val="00746852"/>
    <w:rsid w:val="00772B0F"/>
    <w:rsid w:val="007A0929"/>
    <w:rsid w:val="007A2C25"/>
    <w:rsid w:val="007C1109"/>
    <w:rsid w:val="0080693F"/>
    <w:rsid w:val="008509C4"/>
    <w:rsid w:val="008A2018"/>
    <w:rsid w:val="008B0330"/>
    <w:rsid w:val="009B0740"/>
    <w:rsid w:val="009D496B"/>
    <w:rsid w:val="009E3CC6"/>
    <w:rsid w:val="00A04666"/>
    <w:rsid w:val="00A569F0"/>
    <w:rsid w:val="00A5752A"/>
    <w:rsid w:val="00AC1456"/>
    <w:rsid w:val="00B610FC"/>
    <w:rsid w:val="00B737E5"/>
    <w:rsid w:val="00C74648"/>
    <w:rsid w:val="00C861CB"/>
    <w:rsid w:val="00D5295E"/>
    <w:rsid w:val="00D80B9F"/>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 w:type="paragraph" w:styleId="Revzia">
    <w:name w:val="Revision"/>
    <w:hidden/>
    <w:uiPriority w:val="99"/>
    <w:semiHidden/>
    <w:rsid w:val="00642950"/>
    <w:pPr>
      <w:spacing w:after="0" w:line="240" w:lineRule="auto"/>
    </w:pPr>
    <w:rPr>
      <w:rFonts w:ascii="Times New Roman" w:eastAsiaTheme="minorEastAsia" w:hAnsi="Times New Roman"/>
      <w:sz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
      <w:docPartPr>
        <w:name w:val="03DB388AF73F496AB783BF8E74871218"/>
        <w:category>
          <w:name w:val="Všeobecné"/>
          <w:gallery w:val="placeholder"/>
        </w:category>
        <w:types>
          <w:type w:val="bbPlcHdr"/>
        </w:types>
        <w:behaviors>
          <w:behavior w:val="content"/>
        </w:behaviors>
        <w:guid w:val="{30325BA9-E617-4DA7-A634-D96CBC5246C5}"/>
      </w:docPartPr>
      <w:docPartBody>
        <w:p w:rsidR="00000000" w:rsidRDefault="00CC0269" w:rsidP="00CC0269">
          <w:pPr>
            <w:pStyle w:val="03DB388AF73F496AB783BF8E74871218"/>
          </w:pPr>
          <w:r w:rsidRPr="0037278C">
            <w:rPr>
              <w:rStyle w:val="Zstupntext"/>
            </w:rPr>
            <w:t>Vyberte položku.</w:t>
          </w:r>
        </w:p>
      </w:docPartBody>
    </w:docPart>
    <w:docPart>
      <w:docPartPr>
        <w:name w:val="DFBA53F5020A4E799A5D08AEAE91BCCF"/>
        <w:category>
          <w:name w:val="Všeobecné"/>
          <w:gallery w:val="placeholder"/>
        </w:category>
        <w:types>
          <w:type w:val="bbPlcHdr"/>
        </w:types>
        <w:behaviors>
          <w:behavior w:val="content"/>
        </w:behaviors>
        <w:guid w:val="{0D9CF0DA-C764-4442-A797-DE430AE85BD3}"/>
      </w:docPartPr>
      <w:docPartBody>
        <w:p w:rsidR="00000000" w:rsidRDefault="00CC0269" w:rsidP="00CC0269">
          <w:pPr>
            <w:pStyle w:val="DFBA53F5020A4E799A5D08AEAE91BCCF"/>
          </w:pPr>
          <w:r w:rsidRPr="0037278C">
            <w:rPr>
              <w:rStyle w:val="Zstupntext"/>
            </w:rPr>
            <w:t>Vyberte položku.</w:t>
          </w:r>
        </w:p>
      </w:docPartBody>
    </w:docPart>
    <w:docPart>
      <w:docPartPr>
        <w:name w:val="4DC61A9458A24DA28BC2DC4A9C397715"/>
        <w:category>
          <w:name w:val="Všeobecné"/>
          <w:gallery w:val="placeholder"/>
        </w:category>
        <w:types>
          <w:type w:val="bbPlcHdr"/>
        </w:types>
        <w:behaviors>
          <w:behavior w:val="content"/>
        </w:behaviors>
        <w:guid w:val="{8D2F33BE-DE51-4DF4-AA5C-861B0312D134}"/>
      </w:docPartPr>
      <w:docPartBody>
        <w:p w:rsidR="00000000" w:rsidRDefault="00CC0269" w:rsidP="00CC0269">
          <w:pPr>
            <w:pStyle w:val="4DC61A9458A24DA28BC2DC4A9C397715"/>
          </w:pPr>
          <w:r w:rsidRPr="0037278C">
            <w:rPr>
              <w:rStyle w:val="Zstupntext"/>
            </w:rPr>
            <w:t>Vyberte položku.</w:t>
          </w:r>
        </w:p>
      </w:docPartBody>
    </w:docPart>
    <w:docPart>
      <w:docPartPr>
        <w:name w:val="71B2B95789984999B1578DA6FD300BB5"/>
        <w:category>
          <w:name w:val="Všeobecné"/>
          <w:gallery w:val="placeholder"/>
        </w:category>
        <w:types>
          <w:type w:val="bbPlcHdr"/>
        </w:types>
        <w:behaviors>
          <w:behavior w:val="content"/>
        </w:behaviors>
        <w:guid w:val="{EAB860C8-6171-4954-A948-CFB2D0A6A88C}"/>
      </w:docPartPr>
      <w:docPartBody>
        <w:p w:rsidR="00000000" w:rsidRDefault="00CC0269" w:rsidP="00CC0269">
          <w:pPr>
            <w:pStyle w:val="71B2B95789984999B1578DA6FD300BB5"/>
          </w:pPr>
          <w:r w:rsidRPr="0037278C">
            <w:rPr>
              <w:rStyle w:val="Zstupntext"/>
            </w:rPr>
            <w:t>Vyberte položku.</w:t>
          </w:r>
        </w:p>
      </w:docPartBody>
    </w:docPart>
    <w:docPart>
      <w:docPartPr>
        <w:name w:val="20551642E8D445448AE8AFDA527022A7"/>
        <w:category>
          <w:name w:val="Všeobecné"/>
          <w:gallery w:val="placeholder"/>
        </w:category>
        <w:types>
          <w:type w:val="bbPlcHdr"/>
        </w:types>
        <w:behaviors>
          <w:behavior w:val="content"/>
        </w:behaviors>
        <w:guid w:val="{BFB32D48-8E69-44E8-9DBB-A11792672FF6}"/>
      </w:docPartPr>
      <w:docPartBody>
        <w:p w:rsidR="00000000" w:rsidRDefault="00CC0269" w:rsidP="00CC0269">
          <w:pPr>
            <w:pStyle w:val="20551642E8D445448AE8AFDA527022A7"/>
          </w:pPr>
          <w:r w:rsidRPr="0037278C">
            <w:rPr>
              <w:rStyle w:val="Zstupntext"/>
            </w:rPr>
            <w:t>Vyberte položku.</w:t>
          </w:r>
        </w:p>
      </w:docPartBody>
    </w:docPart>
    <w:docPart>
      <w:docPartPr>
        <w:name w:val="BD83C320A7224BC2AC6AD719B86CE545"/>
        <w:category>
          <w:name w:val="Všeobecné"/>
          <w:gallery w:val="placeholder"/>
        </w:category>
        <w:types>
          <w:type w:val="bbPlcHdr"/>
        </w:types>
        <w:behaviors>
          <w:behavior w:val="content"/>
        </w:behaviors>
        <w:guid w:val="{B76D8EDD-5E3F-4FE2-B3D0-6A8CABB5D5B0}"/>
      </w:docPartPr>
      <w:docPartBody>
        <w:p w:rsidR="00000000" w:rsidRDefault="00CC0269" w:rsidP="00CC0269">
          <w:pPr>
            <w:pStyle w:val="BD83C320A7224BC2AC6AD719B86CE545"/>
          </w:pPr>
          <w:r w:rsidRPr="0037278C">
            <w:rPr>
              <w:rStyle w:val="Zstupntext"/>
            </w:rPr>
            <w:t>Vyberte položku.</w:t>
          </w:r>
        </w:p>
      </w:docPartBody>
    </w:docPart>
    <w:docPart>
      <w:docPartPr>
        <w:name w:val="25505B7A227B42E4B761C6D010AB1D2D"/>
        <w:category>
          <w:name w:val="Všeobecné"/>
          <w:gallery w:val="placeholder"/>
        </w:category>
        <w:types>
          <w:type w:val="bbPlcHdr"/>
        </w:types>
        <w:behaviors>
          <w:behavior w:val="content"/>
        </w:behaviors>
        <w:guid w:val="{1253DF4F-750C-4E70-93DA-B3CB8ACBC124}"/>
      </w:docPartPr>
      <w:docPartBody>
        <w:p w:rsidR="00000000" w:rsidRDefault="00CC0269" w:rsidP="00CC0269">
          <w:pPr>
            <w:pStyle w:val="25505B7A227B42E4B761C6D010AB1D2D"/>
          </w:pPr>
          <w:r w:rsidRPr="0037278C">
            <w:rPr>
              <w:rStyle w:val="Zstupntext"/>
            </w:rPr>
            <w:t>Vyberte položku.</w:t>
          </w:r>
        </w:p>
      </w:docPartBody>
    </w:docPart>
    <w:docPart>
      <w:docPartPr>
        <w:name w:val="E2FC7B27520A42C68862D11DDDE840E3"/>
        <w:category>
          <w:name w:val="Všeobecné"/>
          <w:gallery w:val="placeholder"/>
        </w:category>
        <w:types>
          <w:type w:val="bbPlcHdr"/>
        </w:types>
        <w:behaviors>
          <w:behavior w:val="content"/>
        </w:behaviors>
        <w:guid w:val="{70570B85-CD2F-440E-8D81-58A664DD407F}"/>
      </w:docPartPr>
      <w:docPartBody>
        <w:p w:rsidR="00000000" w:rsidRDefault="00CC0269" w:rsidP="00CC0269">
          <w:pPr>
            <w:pStyle w:val="E2FC7B27520A42C68862D11DDDE840E3"/>
          </w:pPr>
          <w:r w:rsidRPr="0037278C">
            <w:rPr>
              <w:rStyle w:val="Zstupntext"/>
            </w:rPr>
            <w:t>Vyberte položku.</w:t>
          </w:r>
        </w:p>
      </w:docPartBody>
    </w:docPart>
    <w:docPart>
      <w:docPartPr>
        <w:name w:val="D26D2E02F7FD48F89DBD95B2976F4DC3"/>
        <w:category>
          <w:name w:val="Všeobecné"/>
          <w:gallery w:val="placeholder"/>
        </w:category>
        <w:types>
          <w:type w:val="bbPlcHdr"/>
        </w:types>
        <w:behaviors>
          <w:behavior w:val="content"/>
        </w:behaviors>
        <w:guid w:val="{F10CE692-73BD-46AC-BF46-458EF5B68488}"/>
      </w:docPartPr>
      <w:docPartBody>
        <w:p w:rsidR="00000000" w:rsidRDefault="00CC0269" w:rsidP="00CC0269">
          <w:pPr>
            <w:pStyle w:val="D26D2E02F7FD48F89DBD95B2976F4DC3"/>
          </w:pPr>
          <w:r w:rsidRPr="0037278C">
            <w:rPr>
              <w:rStyle w:val="Zstupntext"/>
            </w:rPr>
            <w:t>Vyberte položku.</w:t>
          </w:r>
        </w:p>
      </w:docPartBody>
    </w:docPart>
    <w:docPart>
      <w:docPartPr>
        <w:name w:val="1E7F8C49AB7C4E3EADE953186DFE6527"/>
        <w:category>
          <w:name w:val="Všeobecné"/>
          <w:gallery w:val="placeholder"/>
        </w:category>
        <w:types>
          <w:type w:val="bbPlcHdr"/>
        </w:types>
        <w:behaviors>
          <w:behavior w:val="content"/>
        </w:behaviors>
        <w:guid w:val="{E2D480F8-84DD-4440-B793-E927B8463461}"/>
      </w:docPartPr>
      <w:docPartBody>
        <w:p w:rsidR="00000000" w:rsidRDefault="00CC0269" w:rsidP="00CC0269">
          <w:pPr>
            <w:pStyle w:val="1E7F8C49AB7C4E3EADE953186DFE6527"/>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8F25B5"/>
    <w:rsid w:val="00B100A7"/>
    <w:rsid w:val="00BE4F9C"/>
    <w:rsid w:val="00CC0269"/>
    <w:rsid w:val="00DE409E"/>
    <w:rsid w:val="00E3204C"/>
    <w:rsid w:val="00EA6D36"/>
    <w:rsid w:val="00F85DD0"/>
    <w:rsid w:val="00FB5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C0269"/>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 w:type="paragraph" w:customStyle="1" w:styleId="4A8C45D5C3E6472A876C54CBB5D22281">
    <w:name w:val="4A8C45D5C3E6472A876C54CBB5D22281"/>
    <w:rsid w:val="00CC0269"/>
    <w:pPr>
      <w:spacing w:after="160" w:line="259" w:lineRule="auto"/>
    </w:pPr>
  </w:style>
  <w:style w:type="paragraph" w:customStyle="1" w:styleId="0AD53DE97D004F7A910BC1E1DF62268F">
    <w:name w:val="0AD53DE97D004F7A910BC1E1DF62268F"/>
    <w:rsid w:val="00CC0269"/>
    <w:pPr>
      <w:spacing w:after="160" w:line="259" w:lineRule="auto"/>
    </w:pPr>
  </w:style>
  <w:style w:type="paragraph" w:customStyle="1" w:styleId="08E202FA8F89405CBA0A1C76A25B5FAE">
    <w:name w:val="08E202FA8F89405CBA0A1C76A25B5FAE"/>
    <w:rsid w:val="00CC0269"/>
    <w:pPr>
      <w:spacing w:after="160" w:line="259" w:lineRule="auto"/>
    </w:pPr>
  </w:style>
  <w:style w:type="paragraph" w:customStyle="1" w:styleId="03DB388AF73F496AB783BF8E74871218">
    <w:name w:val="03DB388AF73F496AB783BF8E74871218"/>
    <w:rsid w:val="00CC0269"/>
    <w:pPr>
      <w:spacing w:after="160" w:line="259" w:lineRule="auto"/>
    </w:pPr>
  </w:style>
  <w:style w:type="paragraph" w:customStyle="1" w:styleId="AD868217A6564776BAD2FB9D8D264761">
    <w:name w:val="AD868217A6564776BAD2FB9D8D264761"/>
    <w:rsid w:val="00CC0269"/>
    <w:pPr>
      <w:spacing w:after="160" w:line="259" w:lineRule="auto"/>
    </w:pPr>
  </w:style>
  <w:style w:type="paragraph" w:customStyle="1" w:styleId="DFBA53F5020A4E799A5D08AEAE91BCCF">
    <w:name w:val="DFBA53F5020A4E799A5D08AEAE91BCCF"/>
    <w:rsid w:val="00CC0269"/>
    <w:pPr>
      <w:spacing w:after="160" w:line="259" w:lineRule="auto"/>
    </w:pPr>
  </w:style>
  <w:style w:type="paragraph" w:customStyle="1" w:styleId="4DC61A9458A24DA28BC2DC4A9C397715">
    <w:name w:val="4DC61A9458A24DA28BC2DC4A9C397715"/>
    <w:rsid w:val="00CC0269"/>
    <w:pPr>
      <w:spacing w:after="160" w:line="259" w:lineRule="auto"/>
    </w:pPr>
  </w:style>
  <w:style w:type="paragraph" w:customStyle="1" w:styleId="71B2B95789984999B1578DA6FD300BB5">
    <w:name w:val="71B2B95789984999B1578DA6FD300BB5"/>
    <w:rsid w:val="00CC0269"/>
    <w:pPr>
      <w:spacing w:after="160" w:line="259" w:lineRule="auto"/>
    </w:pPr>
  </w:style>
  <w:style w:type="paragraph" w:customStyle="1" w:styleId="0400479B039C4B899EBFFFAD9F49AA58">
    <w:name w:val="0400479B039C4B899EBFFFAD9F49AA58"/>
    <w:rsid w:val="00CC0269"/>
    <w:pPr>
      <w:spacing w:after="160" w:line="259" w:lineRule="auto"/>
    </w:pPr>
  </w:style>
  <w:style w:type="paragraph" w:customStyle="1" w:styleId="67B4A65146394300A5052E850439A7B4">
    <w:name w:val="67B4A65146394300A5052E850439A7B4"/>
    <w:rsid w:val="00CC0269"/>
    <w:pPr>
      <w:spacing w:after="160" w:line="259" w:lineRule="auto"/>
    </w:pPr>
  </w:style>
  <w:style w:type="paragraph" w:customStyle="1" w:styleId="20551642E8D445448AE8AFDA527022A7">
    <w:name w:val="20551642E8D445448AE8AFDA527022A7"/>
    <w:rsid w:val="00CC0269"/>
    <w:pPr>
      <w:spacing w:after="160" w:line="259" w:lineRule="auto"/>
    </w:pPr>
  </w:style>
  <w:style w:type="paragraph" w:customStyle="1" w:styleId="BD83C320A7224BC2AC6AD719B86CE545">
    <w:name w:val="BD83C320A7224BC2AC6AD719B86CE545"/>
    <w:rsid w:val="00CC0269"/>
    <w:pPr>
      <w:spacing w:after="160" w:line="259" w:lineRule="auto"/>
    </w:pPr>
  </w:style>
  <w:style w:type="paragraph" w:customStyle="1" w:styleId="441DB10B53B7418FAB8854A2F1586BA3">
    <w:name w:val="441DB10B53B7418FAB8854A2F1586BA3"/>
    <w:rsid w:val="00CC0269"/>
    <w:pPr>
      <w:spacing w:after="160" w:line="259" w:lineRule="auto"/>
    </w:pPr>
  </w:style>
  <w:style w:type="paragraph" w:customStyle="1" w:styleId="160ABD8C3DED491C86602F4CBBC1DDA1">
    <w:name w:val="160ABD8C3DED491C86602F4CBBC1DDA1"/>
    <w:rsid w:val="00CC0269"/>
    <w:pPr>
      <w:spacing w:after="160" w:line="259" w:lineRule="auto"/>
    </w:pPr>
  </w:style>
  <w:style w:type="paragraph" w:customStyle="1" w:styleId="25505B7A227B42E4B761C6D010AB1D2D">
    <w:name w:val="25505B7A227B42E4B761C6D010AB1D2D"/>
    <w:rsid w:val="00CC0269"/>
    <w:pPr>
      <w:spacing w:after="160" w:line="259" w:lineRule="auto"/>
    </w:pPr>
  </w:style>
  <w:style w:type="paragraph" w:customStyle="1" w:styleId="E2FC7B27520A42C68862D11DDDE840E3">
    <w:name w:val="E2FC7B27520A42C68862D11DDDE840E3"/>
    <w:rsid w:val="00CC0269"/>
    <w:pPr>
      <w:spacing w:after="160" w:line="259" w:lineRule="auto"/>
    </w:pPr>
  </w:style>
  <w:style w:type="paragraph" w:customStyle="1" w:styleId="1407D8C3B5D94967BE338FD857D6A1BF">
    <w:name w:val="1407D8C3B5D94967BE338FD857D6A1BF"/>
    <w:rsid w:val="00CC0269"/>
    <w:pPr>
      <w:spacing w:after="160" w:line="259" w:lineRule="auto"/>
    </w:pPr>
  </w:style>
  <w:style w:type="paragraph" w:customStyle="1" w:styleId="832B1C12475A4C5BB569E33A3F3B8B9D">
    <w:name w:val="832B1C12475A4C5BB569E33A3F3B8B9D"/>
    <w:rsid w:val="00CC0269"/>
    <w:pPr>
      <w:spacing w:after="160" w:line="259" w:lineRule="auto"/>
    </w:pPr>
  </w:style>
  <w:style w:type="paragraph" w:customStyle="1" w:styleId="D26D2E02F7FD48F89DBD95B2976F4DC3">
    <w:name w:val="D26D2E02F7FD48F89DBD95B2976F4DC3"/>
    <w:rsid w:val="00CC0269"/>
    <w:pPr>
      <w:spacing w:after="160" w:line="259" w:lineRule="auto"/>
    </w:pPr>
  </w:style>
  <w:style w:type="paragraph" w:customStyle="1" w:styleId="1E7F8C49AB7C4E3EADE953186DFE6527">
    <w:name w:val="1E7F8C49AB7C4E3EADE953186DFE6527"/>
    <w:rsid w:val="00CC026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9529C9D-3CC9-42D1-B3D0-84BE4DB581D3}">
  <ds:schemaRefs>
    <ds:schemaRef ds:uri="http://purl.org/dc/term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4.xml><?xml version="1.0" encoding="utf-8"?>
<ds:datastoreItem xmlns:ds="http://schemas.openxmlformats.org/officeDocument/2006/customXml" ds:itemID="{06901EEC-38A1-4615-84D2-BB2943273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1128</Words>
  <Characters>6432</Characters>
  <Application>Microsoft Office Word</Application>
  <DocSecurity>0</DocSecurity>
  <Lines>53</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Zuzana Hušeková</cp:lastModifiedBy>
  <cp:revision>29</cp:revision>
  <cp:lastPrinted>2015-10-14T08:15:00Z</cp:lastPrinted>
  <dcterms:created xsi:type="dcterms:W3CDTF">2015-10-14T08:22:00Z</dcterms:created>
  <dcterms:modified xsi:type="dcterms:W3CDTF">2018-06-28T09:29:00Z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